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22" w:rsidRDefault="00353422" w:rsidP="007047A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ПРОЕКТ!!!</w:t>
      </w:r>
    </w:p>
    <w:p w:rsidR="001B5985" w:rsidRPr="003F1BB4" w:rsidRDefault="001B5985" w:rsidP="001B5985">
      <w:pPr>
        <w:spacing w:after="120" w:line="240" w:lineRule="auto"/>
        <w:jc w:val="right"/>
        <w:outlineLvl w:val="0"/>
        <w:rPr>
          <w:b/>
          <w:bCs/>
          <w:snapToGrid w:val="0"/>
          <w:sz w:val="36"/>
          <w:szCs w:val="36"/>
        </w:rPr>
      </w:pPr>
      <w:bookmarkStart w:id="0" w:name="to_paragraph_id30451515"/>
      <w:bookmarkStart w:id="1" w:name="_Toc218246111"/>
      <w:bookmarkStart w:id="2" w:name="_Toc387997538"/>
      <w:bookmarkEnd w:id="0"/>
      <w:proofErr w:type="spellStart"/>
      <w:r w:rsidRPr="00B178B8">
        <w:rPr>
          <w:rFonts w:eastAsia="Times New Roman"/>
          <w:b/>
          <w:szCs w:val="20"/>
          <w:lang w:val="ru-RU"/>
        </w:rPr>
        <w:t>Към</w:t>
      </w:r>
      <w:proofErr w:type="spellEnd"/>
      <w:r w:rsidRPr="00B178B8">
        <w:rPr>
          <w:rFonts w:eastAsia="Times New Roman"/>
          <w:b/>
          <w:szCs w:val="20"/>
          <w:lang w:val="ru-RU"/>
        </w:rPr>
        <w:t xml:space="preserve"> </w:t>
      </w:r>
      <w:proofErr w:type="spellStart"/>
      <w:r w:rsidRPr="00B178B8">
        <w:rPr>
          <w:rFonts w:eastAsia="Times New Roman"/>
          <w:b/>
          <w:szCs w:val="20"/>
          <w:lang w:val="ru-RU"/>
        </w:rPr>
        <w:t>Условията</w:t>
      </w:r>
      <w:proofErr w:type="spellEnd"/>
      <w:r w:rsidRPr="00B178B8">
        <w:rPr>
          <w:rFonts w:eastAsia="Times New Roman"/>
          <w:b/>
          <w:szCs w:val="20"/>
          <w:lang w:val="ru-RU"/>
        </w:rPr>
        <w:t xml:space="preserve"> за </w:t>
      </w:r>
      <w:proofErr w:type="spellStart"/>
      <w:r w:rsidRPr="00B178B8">
        <w:rPr>
          <w:rFonts w:eastAsia="Times New Roman"/>
          <w:b/>
          <w:szCs w:val="20"/>
          <w:lang w:val="ru-RU"/>
        </w:rPr>
        <w:t>изпълнение</w:t>
      </w:r>
      <w:proofErr w:type="spellEnd"/>
    </w:p>
    <w:p w:rsidR="001B5985" w:rsidRDefault="001B5985" w:rsidP="001B5985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1B5985" w:rsidRPr="003F1BB4" w:rsidRDefault="001B5985" w:rsidP="001B5985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3F1BB4">
        <w:rPr>
          <w:b/>
          <w:bCs/>
          <w:snapToGrid w:val="0"/>
          <w:sz w:val="36"/>
          <w:szCs w:val="36"/>
        </w:rPr>
        <w:t>АДМИНИСТРАТИВЕН ДОГОВОР</w:t>
      </w:r>
      <w:bookmarkEnd w:id="1"/>
      <w:bookmarkEnd w:id="2"/>
      <w:r w:rsidRPr="003F1BB4">
        <w:rPr>
          <w:rStyle w:val="a8"/>
          <w:snapToGrid w:val="0"/>
        </w:rPr>
        <w:footnoteReference w:id="1"/>
      </w:r>
    </w:p>
    <w:p w:rsidR="00353422" w:rsidRDefault="00353422" w:rsidP="00C15B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BD3302" w:rsidRPr="00BD3302" w:rsidRDefault="00BD3302" w:rsidP="00C15B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BD3302">
        <w:rPr>
          <w:rFonts w:ascii="Times New Roman" w:hAnsi="Times New Roman" w:cs="Times New Roman"/>
          <w:b/>
          <w:sz w:val="24"/>
        </w:rPr>
        <w:t>№ ………………………. г.</w:t>
      </w:r>
    </w:p>
    <w:p w:rsidR="00BD3302" w:rsidRPr="00BD3302" w:rsidRDefault="00BD3302" w:rsidP="00C15B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BD3302">
        <w:rPr>
          <w:rFonts w:ascii="Times New Roman" w:hAnsi="Times New Roman" w:cs="Times New Roman"/>
          <w:b/>
          <w:sz w:val="24"/>
        </w:rPr>
        <w:t xml:space="preserve">ЗА </w:t>
      </w:r>
      <w:r w:rsidR="00AC0174">
        <w:rPr>
          <w:rFonts w:ascii="Times New Roman" w:hAnsi="Times New Roman" w:cs="Times New Roman"/>
          <w:b/>
          <w:sz w:val="24"/>
        </w:rPr>
        <w:t>ПРЕДОСТАВЯНЕ</w:t>
      </w:r>
      <w:r w:rsidRPr="00BD3302">
        <w:rPr>
          <w:rFonts w:ascii="Times New Roman" w:hAnsi="Times New Roman" w:cs="Times New Roman"/>
          <w:b/>
          <w:sz w:val="24"/>
        </w:rPr>
        <w:t xml:space="preserve"> НА БЕЗВЪЗМЕЗДНА ФИНАНСОВА ПОМОЩ</w:t>
      </w:r>
    </w:p>
    <w:p w:rsidR="00BD3302" w:rsidRDefault="00C15BE5" w:rsidP="001B3E4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 </w:t>
      </w:r>
      <w:r w:rsidR="00BD3302" w:rsidRPr="00BD3302">
        <w:rPr>
          <w:rFonts w:ascii="Times New Roman" w:hAnsi="Times New Roman" w:cs="Times New Roman"/>
          <w:b/>
          <w:sz w:val="24"/>
        </w:rPr>
        <w:t xml:space="preserve">МЯРКА </w:t>
      </w:r>
      <w:r w:rsidR="001B3E4D">
        <w:rPr>
          <w:rFonts w:ascii="Times New Roman" w:hAnsi="Times New Roman" w:cs="Times New Roman"/>
          <w:b/>
          <w:sz w:val="24"/>
        </w:rPr>
        <w:t>19.2</w:t>
      </w:r>
      <w:r w:rsidR="00BD3302" w:rsidRPr="00BD3302">
        <w:rPr>
          <w:rFonts w:ascii="Times New Roman" w:hAnsi="Times New Roman" w:cs="Times New Roman"/>
          <w:b/>
          <w:sz w:val="24"/>
        </w:rPr>
        <w:t xml:space="preserve"> „</w:t>
      </w:r>
      <w:r w:rsidR="001B3E4D">
        <w:rPr>
          <w:rFonts w:ascii="Times New Roman" w:hAnsi="Times New Roman" w:cs="Times New Roman"/>
          <w:b/>
          <w:sz w:val="24"/>
        </w:rPr>
        <w:t>ПРИЛАГАНЕ НА ОПЕРАЦИИ В РАМКИТЕ НА СТРАТЕГИИ ЗА ВОДЕНО ОТ ОБЩНОСТИТЕ МЕСТНО РАЗВИТИЕ” НА МЯРКА 19</w:t>
      </w:r>
      <w:r w:rsidR="00BD3302" w:rsidRPr="00BD3302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„</w:t>
      </w:r>
      <w:r w:rsidR="001B3E4D">
        <w:rPr>
          <w:rFonts w:ascii="Times New Roman" w:hAnsi="Times New Roman" w:cs="Times New Roman"/>
          <w:b/>
          <w:sz w:val="24"/>
        </w:rPr>
        <w:t>ВОДЕНО ОТ ОБЩНОСТИТЕ МЕСТНО РАЗВИТИЕ</w:t>
      </w:r>
      <w:r w:rsidR="00BD3302" w:rsidRPr="00BD3302">
        <w:rPr>
          <w:rFonts w:ascii="Times New Roman" w:hAnsi="Times New Roman" w:cs="Times New Roman"/>
          <w:b/>
          <w:sz w:val="24"/>
        </w:rPr>
        <w:t>” ОТ ПРО</w:t>
      </w:r>
      <w:r>
        <w:rPr>
          <w:rFonts w:ascii="Times New Roman" w:hAnsi="Times New Roman" w:cs="Times New Roman"/>
          <w:b/>
          <w:sz w:val="24"/>
        </w:rPr>
        <w:t xml:space="preserve">ГРАМАТА ЗА РАЗВИТИЕ НА СЕЛСКИТЕ </w:t>
      </w:r>
      <w:r w:rsidR="00BD3302" w:rsidRPr="00BD3302">
        <w:rPr>
          <w:rFonts w:ascii="Times New Roman" w:hAnsi="Times New Roman" w:cs="Times New Roman"/>
          <w:b/>
          <w:sz w:val="24"/>
        </w:rPr>
        <w:t>РАЙОНИ ЗА ПЕРИОДА 2014 – 2020 Г</w:t>
      </w:r>
      <w:r>
        <w:rPr>
          <w:rFonts w:ascii="Times New Roman" w:hAnsi="Times New Roman" w:cs="Times New Roman"/>
          <w:b/>
          <w:sz w:val="24"/>
        </w:rPr>
        <w:t xml:space="preserve">., СЪФИНАНСИРАНА ОТ ЕВРОПЕЙСКИЯ </w:t>
      </w:r>
      <w:r w:rsidR="00BD3302" w:rsidRPr="00BD3302">
        <w:rPr>
          <w:rFonts w:ascii="Times New Roman" w:hAnsi="Times New Roman" w:cs="Times New Roman"/>
          <w:b/>
          <w:sz w:val="24"/>
        </w:rPr>
        <w:t>ЗЕМЕДЕЛСКИ ФОНД ЗА РАЗВИТИЕ НА СЕЛСКИТЕ РАЙОНИ</w:t>
      </w:r>
    </w:p>
    <w:p w:rsidR="00AC0174" w:rsidRPr="003F1BB4" w:rsidRDefault="00AC0174" w:rsidP="00AC0174">
      <w:pPr>
        <w:tabs>
          <w:tab w:val="left" w:pos="-180"/>
        </w:tabs>
        <w:spacing w:after="100" w:afterAutospacing="1" w:line="276" w:lineRule="auto"/>
        <w:jc w:val="center"/>
        <w:rPr>
          <w:b/>
        </w:rPr>
      </w:pPr>
      <w:r w:rsidRPr="000E33E0">
        <w:rPr>
          <w:rFonts w:eastAsia="Times New Roman"/>
          <w:b/>
          <w:bCs/>
          <w:szCs w:val="28"/>
        </w:rPr>
        <w:t xml:space="preserve">По Процедура чрез подбор на проектни предложения по </w:t>
      </w:r>
      <w:r w:rsidR="0039461A" w:rsidRPr="0039461A">
        <w:rPr>
          <w:rFonts w:eastAsia="Times New Roman"/>
          <w:b/>
          <w:bCs/>
          <w:szCs w:val="28"/>
        </w:rPr>
        <w:t>Мярка М01 „Проучвания и инвестиции, свързани с поддържане, възстановяване и на културното и природното наследство на селата. Съхраняване, развитие и валоризиране на специфичната местна идентичност и местната култура”</w:t>
      </w:r>
    </w:p>
    <w:p w:rsidR="00AC0174" w:rsidRPr="003F1BB4" w:rsidRDefault="00EA7BB4" w:rsidP="00AC0174">
      <w:pPr>
        <w:tabs>
          <w:tab w:val="left" w:pos="-180"/>
        </w:tabs>
        <w:spacing w:after="100" w:afterAutospacing="1" w:line="276" w:lineRule="auto"/>
        <w:jc w:val="center"/>
        <w:rPr>
          <w:b/>
          <w:bCs/>
        </w:rPr>
      </w:pPr>
      <w:r w:rsidRPr="00B71FC8">
        <w:t>Процедура</w:t>
      </w:r>
      <w:ins w:id="4" w:author="User" w:date="2018-03-20T22:40:00Z">
        <w:r w:rsidRPr="0039461A">
          <w:rPr>
            <w:rStyle w:val="indented"/>
            <w:b/>
            <w:bCs/>
          </w:rPr>
          <w:t xml:space="preserve"> </w:t>
        </w:r>
      </w:ins>
      <w:r w:rsidR="0039461A" w:rsidRPr="0039461A">
        <w:rPr>
          <w:rStyle w:val="indented"/>
          <w:b/>
          <w:bCs/>
        </w:rPr>
        <w:t>BG06RDNP001-19.019</w:t>
      </w:r>
    </w:p>
    <w:p w:rsidR="00AC0174" w:rsidRDefault="00AC0174" w:rsidP="001B3E4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C0174" w:rsidRPr="003F1BB4" w:rsidTr="005955B0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 xml:space="preserve">№ НА ПРОЕКТА </w:t>
            </w:r>
          </w:p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C0174" w:rsidRPr="003F1BB4" w:rsidTr="005955B0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C0174" w:rsidRPr="003F1BB4" w:rsidTr="005955B0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C0174" w:rsidRPr="003F1BB4" w:rsidTr="005955B0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C0174" w:rsidRPr="003F1BB4" w:rsidTr="005955B0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ПРИОРИТЕТ НА ПРСР: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C0174" w:rsidRPr="000E33E0" w:rsidRDefault="00AC0174" w:rsidP="005955B0">
            <w:pPr>
              <w:spacing w:line="276" w:lineRule="auto"/>
              <w:jc w:val="both"/>
              <w:rPr>
                <w:rFonts w:eastAsia="Times New Roman"/>
                <w:bCs/>
              </w:rPr>
            </w:pPr>
            <w:r w:rsidRPr="003F1BB4">
              <w:rPr>
                <w:b/>
              </w:rPr>
              <w:t>Неприложимо</w:t>
            </w:r>
          </w:p>
          <w:p w:rsidR="00AC0174" w:rsidRPr="003F1BB4" w:rsidRDefault="00AC0174" w:rsidP="005955B0">
            <w:pPr>
              <w:spacing w:line="276" w:lineRule="auto"/>
              <w:jc w:val="both"/>
            </w:pPr>
          </w:p>
        </w:tc>
      </w:tr>
      <w:tr w:rsidR="00AC0174" w:rsidRPr="003F1BB4" w:rsidTr="005955B0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от ………….. г. до …………. г.</w:t>
            </w:r>
            <w:r w:rsidRPr="003F1BB4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3F1BB4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AC0174" w:rsidRDefault="00AC0174" w:rsidP="001B3E4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830E93" w:rsidRDefault="00830E93" w:rsidP="00B21E27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30E93" w:rsidRDefault="00830E93" w:rsidP="00C634F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C634F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Днес, ……………….. г., в гр. София, между: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b/>
          <w:sz w:val="24"/>
          <w:szCs w:val="24"/>
        </w:rPr>
        <w:t>ДЪРЖАВЕН ФОНД “ЗЕМЕДЕЛИЕ”,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със седалище и адрес на управление гр. София,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бул. „Цар Борис III” № 136, ЕИК по БУЛСТАТ 121100421, п</w:t>
      </w:r>
      <w:r w:rsidR="00C15BE5">
        <w:rPr>
          <w:rFonts w:ascii="Times New Roman" w:hAnsi="Times New Roman" w:cs="Times New Roman"/>
          <w:sz w:val="24"/>
          <w:szCs w:val="24"/>
        </w:rPr>
        <w:t xml:space="preserve">редставляван от Живко Живков, в </w:t>
      </w:r>
      <w:r w:rsidRPr="00C15BE5">
        <w:rPr>
          <w:rFonts w:ascii="Times New Roman" w:hAnsi="Times New Roman" w:cs="Times New Roman"/>
          <w:sz w:val="24"/>
          <w:szCs w:val="24"/>
        </w:rPr>
        <w:t xml:space="preserve">качеството му на изпълнителен директор, наричан за краткост </w:t>
      </w:r>
      <w:r w:rsidRPr="00853327">
        <w:rPr>
          <w:rFonts w:ascii="Times New Roman" w:hAnsi="Times New Roman" w:cs="Times New Roman"/>
          <w:b/>
          <w:sz w:val="24"/>
          <w:szCs w:val="24"/>
        </w:rPr>
        <w:t>“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853327">
        <w:rPr>
          <w:rFonts w:ascii="Times New Roman" w:hAnsi="Times New Roman" w:cs="Times New Roman"/>
          <w:b/>
          <w:sz w:val="24"/>
          <w:szCs w:val="24"/>
        </w:rPr>
        <w:t>”,</w:t>
      </w:r>
      <w:r w:rsidRPr="00C15BE5">
        <w:rPr>
          <w:rFonts w:ascii="Times New Roman" w:hAnsi="Times New Roman" w:cs="Times New Roman"/>
          <w:sz w:val="24"/>
          <w:szCs w:val="24"/>
        </w:rPr>
        <w:t xml:space="preserve"> от една страна</w:t>
      </w:r>
    </w:p>
    <w:p w:rsidR="00853327" w:rsidRDefault="00853327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53327" w:rsidRDefault="00853327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853327" w:rsidRDefault="00853327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9461A" w:rsidRDefault="0035342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„МЕСТНА ИНИЦИАТИВНА ГРУПА</w:t>
      </w:r>
      <w:r w:rsidR="008533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1E27">
        <w:rPr>
          <w:rFonts w:ascii="Times New Roman" w:hAnsi="Times New Roman" w:cs="Times New Roman"/>
          <w:b/>
          <w:sz w:val="24"/>
          <w:szCs w:val="24"/>
        </w:rPr>
        <w:t>–</w:t>
      </w:r>
      <w:r w:rsidR="0039461A">
        <w:rPr>
          <w:rFonts w:ascii="Times New Roman" w:hAnsi="Times New Roman" w:cs="Times New Roman"/>
          <w:b/>
          <w:sz w:val="24"/>
          <w:szCs w:val="24"/>
        </w:rPr>
        <w:t>ОБЩИНА МАРИЦА</w:t>
      </w:r>
      <w:r w:rsidR="00853327">
        <w:rPr>
          <w:rFonts w:ascii="Times New Roman" w:hAnsi="Times New Roman" w:cs="Times New Roman"/>
          <w:b/>
          <w:sz w:val="24"/>
          <w:szCs w:val="24"/>
        </w:rPr>
        <w:t xml:space="preserve">“ </w:t>
      </w:r>
      <w:r w:rsidR="00853327">
        <w:rPr>
          <w:rFonts w:ascii="Times New Roman" w:hAnsi="Times New Roman" w:cs="Times New Roman"/>
          <w:sz w:val="24"/>
          <w:szCs w:val="24"/>
        </w:rPr>
        <w:t>със седалище</w:t>
      </w:r>
      <w:r w:rsidR="00B019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0191D">
        <w:rPr>
          <w:rFonts w:ascii="Times New Roman" w:hAnsi="Times New Roman" w:cs="Times New Roman"/>
          <w:sz w:val="24"/>
          <w:szCs w:val="24"/>
        </w:rPr>
        <w:t>и</w:t>
      </w:r>
      <w:r w:rsidR="00853327">
        <w:rPr>
          <w:rFonts w:ascii="Times New Roman" w:hAnsi="Times New Roman" w:cs="Times New Roman"/>
          <w:sz w:val="24"/>
          <w:szCs w:val="24"/>
        </w:rPr>
        <w:t xml:space="preserve"> адрес на управление </w:t>
      </w:r>
      <w:r w:rsidR="0039461A">
        <w:rPr>
          <w:rFonts w:ascii="Times New Roman" w:hAnsi="Times New Roman" w:cs="Times New Roman"/>
          <w:sz w:val="24"/>
          <w:szCs w:val="24"/>
        </w:rPr>
        <w:t>с. Калековец</w:t>
      </w:r>
      <w:r>
        <w:rPr>
          <w:rFonts w:ascii="Times New Roman" w:hAnsi="Times New Roman" w:cs="Times New Roman"/>
          <w:sz w:val="24"/>
          <w:szCs w:val="24"/>
        </w:rPr>
        <w:t>, общ.</w:t>
      </w:r>
      <w:r w:rsidR="0039461A">
        <w:rPr>
          <w:rFonts w:ascii="Times New Roman" w:hAnsi="Times New Roman" w:cs="Times New Roman"/>
          <w:sz w:val="24"/>
          <w:szCs w:val="24"/>
        </w:rPr>
        <w:t xml:space="preserve"> Марица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39461A">
        <w:rPr>
          <w:rFonts w:ascii="Times New Roman" w:hAnsi="Times New Roman" w:cs="Times New Roman"/>
          <w:sz w:val="24"/>
          <w:szCs w:val="24"/>
        </w:rPr>
        <w:t xml:space="preserve"> Пловдив, ул. „Иван Вазов“ №5</w:t>
      </w:r>
      <w:r w:rsidR="00B019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3327">
        <w:rPr>
          <w:rFonts w:ascii="Times New Roman" w:hAnsi="Times New Roman" w:cs="Times New Roman"/>
          <w:sz w:val="24"/>
          <w:szCs w:val="24"/>
        </w:rPr>
        <w:t xml:space="preserve">и адрес за кореспонденция </w:t>
      </w:r>
      <w:r w:rsidR="0039461A">
        <w:rPr>
          <w:rFonts w:ascii="Times New Roman" w:hAnsi="Times New Roman" w:cs="Times New Roman"/>
          <w:sz w:val="24"/>
          <w:szCs w:val="24"/>
        </w:rPr>
        <w:t xml:space="preserve">с. Калековец, общ. Марица, </w:t>
      </w:r>
      <w:proofErr w:type="spellStart"/>
      <w:r w:rsidR="0039461A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="0039461A">
        <w:rPr>
          <w:rFonts w:ascii="Times New Roman" w:hAnsi="Times New Roman" w:cs="Times New Roman"/>
          <w:sz w:val="24"/>
          <w:szCs w:val="24"/>
        </w:rPr>
        <w:t>. Пловдив, ул. „Иван Вазов“ №5</w:t>
      </w:r>
      <w:r w:rsidR="001B3E4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53327" w:rsidRDefault="001B3E4D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C0174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="0085332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39461A">
        <w:rPr>
          <w:rFonts w:ascii="Times New Roman" w:hAnsi="Times New Roman" w:cs="Times New Roman"/>
          <w:sz w:val="24"/>
          <w:szCs w:val="24"/>
          <w:lang w:val="en-US"/>
        </w:rPr>
        <w:t>leader_maritsa</w:t>
      </w:r>
      <w:proofErr w:type="spellEnd"/>
      <w:r w:rsidR="00853327" w:rsidRPr="00760F6C">
        <w:rPr>
          <w:rFonts w:ascii="Times New Roman" w:hAnsi="Times New Roman" w:cs="Times New Roman"/>
          <w:sz w:val="24"/>
          <w:szCs w:val="24"/>
          <w:lang w:val="ru-RU"/>
        </w:rPr>
        <w:t>@</w:t>
      </w:r>
      <w:proofErr w:type="spellStart"/>
      <w:r w:rsidR="00853327" w:rsidRPr="00853327">
        <w:rPr>
          <w:rFonts w:ascii="Times New Roman" w:hAnsi="Times New Roman" w:cs="Times New Roman"/>
          <w:sz w:val="24"/>
          <w:szCs w:val="24"/>
          <w:lang w:val="en-US"/>
        </w:rPr>
        <w:t>abv</w:t>
      </w:r>
      <w:proofErr w:type="spellEnd"/>
      <w:r w:rsidR="00853327" w:rsidRPr="00760F6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853327" w:rsidRPr="00853327">
        <w:rPr>
          <w:rFonts w:ascii="Times New Roman" w:hAnsi="Times New Roman" w:cs="Times New Roman"/>
          <w:sz w:val="24"/>
          <w:szCs w:val="24"/>
          <w:lang w:val="en-US"/>
        </w:rPr>
        <w:t>bg</w:t>
      </w:r>
      <w:proofErr w:type="spellEnd"/>
      <w:r w:rsidR="00853327" w:rsidRPr="00853327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ЕИК/</w:t>
      </w:r>
      <w:r w:rsidR="00853327">
        <w:rPr>
          <w:rFonts w:ascii="Times New Roman" w:hAnsi="Times New Roman" w:cs="Times New Roman"/>
          <w:sz w:val="24"/>
          <w:szCs w:val="24"/>
        </w:rPr>
        <w:t xml:space="preserve">БУЛСТАТ </w:t>
      </w:r>
      <w:r w:rsidR="00B21E27">
        <w:rPr>
          <w:rFonts w:ascii="Times New Roman" w:hAnsi="Times New Roman" w:cs="Times New Roman"/>
          <w:sz w:val="24"/>
          <w:szCs w:val="24"/>
        </w:rPr>
        <w:t>17</w:t>
      </w:r>
      <w:r w:rsidR="0039461A">
        <w:rPr>
          <w:rFonts w:ascii="Times New Roman" w:hAnsi="Times New Roman" w:cs="Times New Roman"/>
          <w:sz w:val="24"/>
          <w:szCs w:val="24"/>
          <w:lang w:val="en-US"/>
        </w:rPr>
        <w:t>7021047</w:t>
      </w:r>
      <w:r w:rsidR="00853327">
        <w:rPr>
          <w:rFonts w:ascii="Times New Roman" w:hAnsi="Times New Roman" w:cs="Times New Roman"/>
          <w:sz w:val="24"/>
          <w:szCs w:val="24"/>
        </w:rPr>
        <w:t>, представлявано от</w:t>
      </w:r>
      <w:r w:rsidR="00343541" w:rsidRPr="003435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461A">
        <w:rPr>
          <w:rFonts w:ascii="Times New Roman" w:hAnsi="Times New Roman" w:cs="Times New Roman"/>
          <w:sz w:val="24"/>
          <w:szCs w:val="24"/>
        </w:rPr>
        <w:t xml:space="preserve">Гергана Спасова </w:t>
      </w:r>
      <w:proofErr w:type="spellStart"/>
      <w:r w:rsidR="0039461A">
        <w:rPr>
          <w:rFonts w:ascii="Times New Roman" w:hAnsi="Times New Roman" w:cs="Times New Roman"/>
          <w:sz w:val="24"/>
          <w:szCs w:val="24"/>
        </w:rPr>
        <w:t>Титюкова</w:t>
      </w:r>
      <w:proofErr w:type="spellEnd"/>
      <w:r w:rsidR="0039461A">
        <w:rPr>
          <w:rFonts w:ascii="Times New Roman" w:hAnsi="Times New Roman" w:cs="Times New Roman"/>
          <w:sz w:val="24"/>
          <w:szCs w:val="24"/>
        </w:rPr>
        <w:t xml:space="preserve"> – председател на Управителния съвет</w:t>
      </w:r>
      <w:r w:rsidR="00853327">
        <w:rPr>
          <w:rFonts w:ascii="Times New Roman" w:hAnsi="Times New Roman" w:cs="Times New Roman"/>
          <w:sz w:val="24"/>
          <w:szCs w:val="24"/>
        </w:rPr>
        <w:t>, ЕГН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1E27">
        <w:rPr>
          <w:rFonts w:ascii="Times New Roman" w:hAnsi="Times New Roman" w:cs="Times New Roman"/>
          <w:sz w:val="24"/>
          <w:szCs w:val="24"/>
        </w:rPr>
        <w:t>…………….</w:t>
      </w:r>
      <w:r w:rsidR="00853327">
        <w:rPr>
          <w:rFonts w:ascii="Times New Roman" w:hAnsi="Times New Roman" w:cs="Times New Roman"/>
          <w:sz w:val="24"/>
          <w:szCs w:val="24"/>
        </w:rPr>
        <w:t xml:space="preserve">, наричана за краткост </w:t>
      </w:r>
      <w:r w:rsidR="00853327" w:rsidRPr="00853327">
        <w:rPr>
          <w:rFonts w:ascii="Times New Roman" w:hAnsi="Times New Roman" w:cs="Times New Roman"/>
          <w:b/>
          <w:sz w:val="24"/>
          <w:szCs w:val="24"/>
        </w:rPr>
        <w:t>„МИГ“</w:t>
      </w:r>
      <w:r w:rsidR="00853327">
        <w:rPr>
          <w:rFonts w:ascii="Times New Roman" w:hAnsi="Times New Roman" w:cs="Times New Roman"/>
          <w:sz w:val="24"/>
          <w:szCs w:val="24"/>
        </w:rPr>
        <w:t>, от друга страна</w:t>
      </w:r>
    </w:p>
    <w:p w:rsidR="00853327" w:rsidRDefault="00853327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53327" w:rsidRDefault="00853327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</w:p>
    <w:p w:rsidR="00853327" w:rsidRPr="00853327" w:rsidRDefault="00853327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...........................</w:t>
      </w:r>
      <w:r w:rsidR="00C15BE5">
        <w:rPr>
          <w:rFonts w:ascii="Times New Roman" w:hAnsi="Times New Roman" w:cs="Times New Roman"/>
          <w:sz w:val="24"/>
          <w:szCs w:val="24"/>
        </w:rPr>
        <w:t>..............................................</w:t>
      </w:r>
      <w:r w:rsidRPr="00C15BE5">
        <w:rPr>
          <w:rFonts w:ascii="Times New Roman" w:hAnsi="Times New Roman" w:cs="Times New Roman"/>
          <w:sz w:val="24"/>
          <w:szCs w:val="24"/>
        </w:rPr>
        <w:t>........ с ЕИК: ..................................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Адрес: гр./с................................., пощенски код:............., общ. ...........................,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................................., ул. .................. №, тел. ....................,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представлявана от .................................... с ЕГН: ..........................., Лична карта №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............................... издадена на .................................. г. от МВР ............................., с постоянен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адрес .................................,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 .............................................., в качеството си на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IBAN:............................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BIC:...............................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БАНКА …………………………………:.......................</w:t>
      </w:r>
    </w:p>
    <w:p w:rsidR="00C634F4" w:rsidRDefault="00C634F4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наричан за краткост </w:t>
      </w:r>
      <w:r w:rsidRPr="00C15BE5">
        <w:rPr>
          <w:rFonts w:ascii="Times New Roman" w:hAnsi="Times New Roman" w:cs="Times New Roman"/>
          <w:b/>
          <w:sz w:val="24"/>
          <w:szCs w:val="24"/>
        </w:rPr>
        <w:t>“</w:t>
      </w:r>
      <w:r w:rsidR="001B5985">
        <w:rPr>
          <w:rFonts w:ascii="Times New Roman" w:hAnsi="Times New Roman" w:cs="Times New Roman"/>
          <w:b/>
          <w:sz w:val="24"/>
          <w:szCs w:val="24"/>
        </w:rPr>
        <w:t>БЕНЕФИЦИЕНТ</w:t>
      </w:r>
      <w:r w:rsidRPr="00C15BE5">
        <w:rPr>
          <w:rFonts w:ascii="Times New Roman" w:hAnsi="Times New Roman" w:cs="Times New Roman"/>
          <w:b/>
          <w:sz w:val="24"/>
          <w:szCs w:val="24"/>
        </w:rPr>
        <w:t>”,</w:t>
      </w:r>
    </w:p>
    <w:p w:rsidR="00853327" w:rsidRPr="00C15BE5" w:rsidRDefault="00853327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C100E6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основание чл.65, ал.1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т.5 от НАРЕДБА № 2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2 от </w:t>
      </w:r>
      <w:r>
        <w:rPr>
          <w:rFonts w:ascii="Times New Roman" w:hAnsi="Times New Roman" w:cs="Times New Roman"/>
          <w:sz w:val="24"/>
          <w:szCs w:val="24"/>
        </w:rPr>
        <w:t>14.12.</w:t>
      </w:r>
      <w:r w:rsidR="00BD3302" w:rsidRPr="00C15BE5">
        <w:rPr>
          <w:rFonts w:ascii="Times New Roman" w:hAnsi="Times New Roman" w:cs="Times New Roman"/>
          <w:sz w:val="24"/>
          <w:szCs w:val="24"/>
        </w:rPr>
        <w:t>2016</w:t>
      </w:r>
      <w:r>
        <w:rPr>
          <w:rFonts w:ascii="Times New Roman" w:hAnsi="Times New Roman" w:cs="Times New Roman"/>
          <w:sz w:val="24"/>
          <w:szCs w:val="24"/>
        </w:rPr>
        <w:t xml:space="preserve"> г. за прилагане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</w:t>
      </w:r>
      <w:r w:rsidR="00BD3302" w:rsidRPr="00C15BE5">
        <w:rPr>
          <w:rFonts w:ascii="Times New Roman" w:hAnsi="Times New Roman" w:cs="Times New Roman"/>
          <w:sz w:val="24"/>
          <w:szCs w:val="24"/>
        </w:rPr>
        <w:t>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</w:rPr>
        <w:t>П</w:t>
      </w:r>
      <w:r w:rsidRPr="00C100E6">
        <w:rPr>
          <w:rFonts w:ascii="Times New Roman" w:hAnsi="Times New Roman" w:cs="Times New Roman"/>
          <w:sz w:val="24"/>
        </w:rPr>
        <w:t>рилагане на опер</w:t>
      </w:r>
      <w:r>
        <w:rPr>
          <w:rFonts w:ascii="Times New Roman" w:hAnsi="Times New Roman" w:cs="Times New Roman"/>
          <w:sz w:val="24"/>
        </w:rPr>
        <w:t>ации в рамките на стратегии за В</w:t>
      </w:r>
      <w:r w:rsidRPr="00C100E6">
        <w:rPr>
          <w:rFonts w:ascii="Times New Roman" w:hAnsi="Times New Roman" w:cs="Times New Roman"/>
          <w:sz w:val="24"/>
        </w:rPr>
        <w:t>одено от общностите местно развитие</w:t>
      </w:r>
      <w:r>
        <w:rPr>
          <w:rFonts w:ascii="Times New Roman" w:hAnsi="Times New Roman" w:cs="Times New Roman"/>
          <w:sz w:val="24"/>
          <w:szCs w:val="24"/>
        </w:rPr>
        <w:t>" на мярка 19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</w:rPr>
        <w:t>В</w:t>
      </w:r>
      <w:r w:rsidRPr="00C100E6">
        <w:rPr>
          <w:rFonts w:ascii="Times New Roman" w:hAnsi="Times New Roman" w:cs="Times New Roman"/>
          <w:sz w:val="24"/>
        </w:rPr>
        <w:t>одено от общностите местно развитие</w:t>
      </w:r>
      <w:r w:rsidR="00BD3302" w:rsidRPr="00C15BE5">
        <w:rPr>
          <w:rFonts w:ascii="Times New Roman" w:hAnsi="Times New Roman" w:cs="Times New Roman"/>
          <w:sz w:val="24"/>
          <w:szCs w:val="24"/>
        </w:rPr>
        <w:t>" от Програмата за развитие на селските р</w:t>
      </w:r>
      <w:r w:rsidR="00853327">
        <w:rPr>
          <w:rFonts w:ascii="Times New Roman" w:hAnsi="Times New Roman" w:cs="Times New Roman"/>
          <w:sz w:val="24"/>
          <w:szCs w:val="24"/>
        </w:rPr>
        <w:t xml:space="preserve">айони </w:t>
      </w:r>
      <w:r>
        <w:rPr>
          <w:rFonts w:ascii="Times New Roman" w:hAnsi="Times New Roman" w:cs="Times New Roman"/>
          <w:sz w:val="24"/>
          <w:szCs w:val="24"/>
        </w:rPr>
        <w:t>за периода 2014 – 2020</w:t>
      </w:r>
      <w:r w:rsidR="00853327">
        <w:rPr>
          <w:rFonts w:ascii="Times New Roman" w:hAnsi="Times New Roman" w:cs="Times New Roman"/>
          <w:sz w:val="24"/>
          <w:szCs w:val="24"/>
        </w:rPr>
        <w:t>г.</w:t>
      </w:r>
      <w:r w:rsidR="00BD3302" w:rsidRPr="00C15BE5">
        <w:rPr>
          <w:rFonts w:ascii="Times New Roman" w:hAnsi="Times New Roman" w:cs="Times New Roman"/>
          <w:sz w:val="24"/>
          <w:szCs w:val="24"/>
        </w:rPr>
        <w:t>,</w:t>
      </w:r>
      <w:r w:rsidR="00853327">
        <w:rPr>
          <w:rFonts w:ascii="Times New Roman" w:hAnsi="Times New Roman" w:cs="Times New Roman"/>
          <w:sz w:val="24"/>
          <w:szCs w:val="24"/>
        </w:rPr>
        <w:t xml:space="preserve"> наричана за </w:t>
      </w:r>
      <w:r>
        <w:rPr>
          <w:rFonts w:ascii="Times New Roman" w:hAnsi="Times New Roman" w:cs="Times New Roman"/>
          <w:sz w:val="24"/>
          <w:szCs w:val="24"/>
        </w:rPr>
        <w:t>краткост „Наредба № 2</w:t>
      </w:r>
      <w:r w:rsidR="00BD3302" w:rsidRPr="00C15BE5">
        <w:rPr>
          <w:rFonts w:ascii="Times New Roman" w:hAnsi="Times New Roman" w:cs="Times New Roman"/>
          <w:sz w:val="24"/>
          <w:szCs w:val="24"/>
        </w:rPr>
        <w:t>2 от 2016г.“</w:t>
      </w:r>
      <w:r w:rsidR="006C4125">
        <w:rPr>
          <w:rFonts w:ascii="Times New Roman" w:hAnsi="Times New Roman" w:cs="Times New Roman"/>
          <w:sz w:val="24"/>
          <w:szCs w:val="24"/>
        </w:rPr>
        <w:t xml:space="preserve">, </w:t>
      </w:r>
      <w:r w:rsidR="00C634F4">
        <w:rPr>
          <w:rFonts w:ascii="Times New Roman" w:hAnsi="Times New Roman" w:cs="Times New Roman"/>
          <w:sz w:val="24"/>
          <w:szCs w:val="24"/>
        </w:rPr>
        <w:t>чл.48, ал.2 от ПМС 161 от 04 юли 2016г.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и на Заповед № ......./........... от</w:t>
      </w:r>
      <w:r w:rsidR="00853327">
        <w:rPr>
          <w:rFonts w:ascii="Times New Roman" w:hAnsi="Times New Roman" w:cs="Times New Roman"/>
          <w:sz w:val="24"/>
          <w:szCs w:val="24"/>
        </w:rPr>
        <w:t xml:space="preserve"> ...........г. на изпълнителния </w:t>
      </w:r>
      <w:r w:rsidR="00BD3302" w:rsidRPr="00C15BE5">
        <w:rPr>
          <w:rFonts w:ascii="Times New Roman" w:hAnsi="Times New Roman" w:cs="Times New Roman"/>
          <w:sz w:val="24"/>
          <w:szCs w:val="24"/>
        </w:rPr>
        <w:t>директор на Държавен фонд „Земеделие“ за одобрение на проект № ............</w:t>
      </w:r>
      <w:r w:rsidR="00853327">
        <w:rPr>
          <w:rFonts w:ascii="Times New Roman" w:hAnsi="Times New Roman" w:cs="Times New Roman"/>
          <w:sz w:val="24"/>
          <w:szCs w:val="24"/>
        </w:rPr>
        <w:t xml:space="preserve">... от ................. г., се </w:t>
      </w:r>
      <w:r w:rsidR="00BD3302" w:rsidRPr="00C15BE5">
        <w:rPr>
          <w:rFonts w:ascii="Times New Roman" w:hAnsi="Times New Roman" w:cs="Times New Roman"/>
          <w:sz w:val="24"/>
          <w:szCs w:val="24"/>
        </w:rPr>
        <w:t>сключи настоящият договор, с който страните:</w:t>
      </w:r>
    </w:p>
    <w:p w:rsidR="00C634F4" w:rsidRDefault="00C634F4" w:rsidP="00C15BE5">
      <w:pPr>
        <w:spacing w:after="0" w:line="23" w:lineRule="atLeas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D3302" w:rsidRDefault="00BD3302" w:rsidP="00C634F4">
      <w:pPr>
        <w:spacing w:after="0" w:line="23" w:lineRule="atLeast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53327">
        <w:rPr>
          <w:rFonts w:ascii="Times New Roman" w:hAnsi="Times New Roman" w:cs="Times New Roman"/>
          <w:i/>
          <w:sz w:val="24"/>
          <w:szCs w:val="24"/>
          <w:u w:val="single"/>
        </w:rPr>
        <w:t>Като взеха предвид, че:</w:t>
      </w:r>
    </w:p>
    <w:p w:rsidR="00C634F4" w:rsidRPr="00853327" w:rsidRDefault="00C634F4" w:rsidP="00C15BE5">
      <w:pPr>
        <w:spacing w:after="0" w:line="23" w:lineRule="atLeas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D3302" w:rsidRDefault="00BD3302" w:rsidP="00C634F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1) Безвъзмездната финансова помощ се предоставя по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</w:t>
      </w:r>
      <w:r w:rsidR="0039461A">
        <w:rPr>
          <w:rFonts w:ascii="Times New Roman" w:hAnsi="Times New Roman" w:cs="Times New Roman"/>
          <w:sz w:val="24"/>
          <w:szCs w:val="24"/>
        </w:rPr>
        <w:t>Мярка М</w:t>
      </w:r>
      <w:r w:rsidR="00B21E27" w:rsidRPr="00B21E27">
        <w:rPr>
          <w:rFonts w:ascii="Times New Roman" w:hAnsi="Times New Roman" w:cs="Times New Roman"/>
          <w:sz w:val="24"/>
          <w:szCs w:val="24"/>
        </w:rPr>
        <w:t xml:space="preserve">01 </w:t>
      </w:r>
      <w:r w:rsidR="0039461A" w:rsidRPr="0039461A">
        <w:rPr>
          <w:rFonts w:ascii="Times New Roman" w:hAnsi="Times New Roman" w:cs="Times New Roman"/>
          <w:sz w:val="24"/>
          <w:szCs w:val="24"/>
        </w:rPr>
        <w:t>„Проучвания и инвестиции, свързани с поддържане, възстановяване и на културното и природното наследство на селата. Съхраняване, развитие и валоризиране на специфичната местна идентичност и местната култура”</w:t>
      </w:r>
      <w:r w:rsidR="0039461A">
        <w:rPr>
          <w:rFonts w:ascii="Times New Roman" w:hAnsi="Times New Roman" w:cs="Times New Roman"/>
          <w:sz w:val="24"/>
          <w:szCs w:val="24"/>
        </w:rPr>
        <w:t xml:space="preserve"> </w:t>
      </w:r>
      <w:r w:rsidR="00B21E27">
        <w:rPr>
          <w:rFonts w:ascii="Times New Roman" w:hAnsi="Times New Roman" w:cs="Times New Roman"/>
          <w:sz w:val="24"/>
          <w:szCs w:val="24"/>
        </w:rPr>
        <w:t xml:space="preserve">от Стратегия за ВОМР на МИГ по Процедура </w:t>
      </w:r>
      <w:r w:rsidR="0039461A" w:rsidRPr="0039461A">
        <w:rPr>
          <w:rFonts w:ascii="Times New Roman" w:hAnsi="Times New Roman" w:cs="Times New Roman"/>
          <w:sz w:val="24"/>
          <w:szCs w:val="24"/>
        </w:rPr>
        <w:t>BG06RDNP001-19.019</w:t>
      </w:r>
      <w:r w:rsidR="00B21E27">
        <w:rPr>
          <w:rFonts w:ascii="Times New Roman" w:hAnsi="Times New Roman" w:cs="Times New Roman"/>
          <w:sz w:val="24"/>
          <w:szCs w:val="24"/>
        </w:rPr>
        <w:t>.</w:t>
      </w:r>
    </w:p>
    <w:p w:rsidR="00B21E27" w:rsidRPr="00C15BE5" w:rsidRDefault="00B21E27" w:rsidP="00C634F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C634F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2)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F912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21B" w:rsidRPr="00850FEA">
        <w:rPr>
          <w:rFonts w:ascii="Times New Roman" w:hAnsi="Times New Roman" w:cs="Times New Roman"/>
          <w:sz w:val="24"/>
          <w:szCs w:val="24"/>
        </w:rPr>
        <w:t>в срок е представил</w:t>
      </w:r>
      <w:r w:rsidR="00F9121B">
        <w:rPr>
          <w:rFonts w:ascii="Times New Roman" w:hAnsi="Times New Roman" w:cs="Times New Roman"/>
          <w:sz w:val="24"/>
          <w:szCs w:val="24"/>
        </w:rPr>
        <w:t xml:space="preserve"> документите по чл. 61д от Наредба 22 от 2016г.</w:t>
      </w:r>
      <w:r w:rsidRPr="00C15BE5">
        <w:rPr>
          <w:rFonts w:ascii="Times New Roman" w:hAnsi="Times New Roman" w:cs="Times New Roman"/>
          <w:sz w:val="24"/>
          <w:szCs w:val="24"/>
        </w:rPr>
        <w:t xml:space="preserve"> </w:t>
      </w:r>
      <w:r w:rsidR="00F9121B">
        <w:rPr>
          <w:rFonts w:ascii="Times New Roman" w:hAnsi="Times New Roman" w:cs="Times New Roman"/>
          <w:sz w:val="24"/>
          <w:szCs w:val="24"/>
        </w:rPr>
        <w:t xml:space="preserve">и </w:t>
      </w:r>
      <w:r w:rsidRPr="00C15BE5">
        <w:rPr>
          <w:rFonts w:ascii="Times New Roman" w:hAnsi="Times New Roman" w:cs="Times New Roman"/>
          <w:sz w:val="24"/>
          <w:szCs w:val="24"/>
        </w:rPr>
        <w:t xml:space="preserve">в срока по чл. </w:t>
      </w:r>
      <w:r w:rsidR="00F9121B">
        <w:rPr>
          <w:rFonts w:ascii="Times New Roman" w:hAnsi="Times New Roman" w:cs="Times New Roman"/>
          <w:sz w:val="24"/>
          <w:szCs w:val="24"/>
        </w:rPr>
        <w:t>61е</w:t>
      </w:r>
      <w:r w:rsidRPr="00C15BE5">
        <w:rPr>
          <w:rFonts w:ascii="Times New Roman" w:hAnsi="Times New Roman" w:cs="Times New Roman"/>
          <w:sz w:val="24"/>
          <w:szCs w:val="24"/>
        </w:rPr>
        <w:t>, от На</w:t>
      </w:r>
      <w:r w:rsidR="00C634F4">
        <w:rPr>
          <w:rFonts w:ascii="Times New Roman" w:hAnsi="Times New Roman" w:cs="Times New Roman"/>
          <w:sz w:val="24"/>
          <w:szCs w:val="24"/>
        </w:rPr>
        <w:t xml:space="preserve">редба </w:t>
      </w:r>
      <w:r w:rsidR="00F9121B">
        <w:rPr>
          <w:rFonts w:ascii="Times New Roman" w:hAnsi="Times New Roman" w:cs="Times New Roman"/>
          <w:sz w:val="24"/>
          <w:szCs w:val="24"/>
        </w:rPr>
        <w:t>22 от 2016г.</w:t>
      </w:r>
      <w:r w:rsidR="00C634F4" w:rsidRPr="00850FE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634F4">
        <w:rPr>
          <w:rFonts w:ascii="Times New Roman" w:hAnsi="Times New Roman" w:cs="Times New Roman"/>
          <w:sz w:val="24"/>
          <w:szCs w:val="24"/>
        </w:rPr>
        <w:t xml:space="preserve">има право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да подпише настоящия договор за предоставяне на </w:t>
      </w:r>
      <w:r w:rsidR="00C634F4">
        <w:rPr>
          <w:rFonts w:ascii="Times New Roman" w:hAnsi="Times New Roman" w:cs="Times New Roman"/>
          <w:sz w:val="24"/>
          <w:szCs w:val="24"/>
        </w:rPr>
        <w:t xml:space="preserve">финансова помощ при спазване на </w:t>
      </w:r>
      <w:r w:rsidRPr="00C15BE5">
        <w:rPr>
          <w:rFonts w:ascii="Times New Roman" w:hAnsi="Times New Roman" w:cs="Times New Roman"/>
          <w:sz w:val="24"/>
          <w:szCs w:val="24"/>
        </w:rPr>
        <w:t>приложимите изисквания на европейското и националното законодателство,</w:t>
      </w:r>
    </w:p>
    <w:p w:rsidR="00C634F4" w:rsidRPr="00C634F4" w:rsidRDefault="00C634F4" w:rsidP="00C634F4">
      <w:pPr>
        <w:spacing w:after="0" w:line="23" w:lineRule="atLeas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D3302" w:rsidRPr="00C634F4" w:rsidRDefault="00BD3302" w:rsidP="00C634F4">
      <w:pPr>
        <w:spacing w:after="0" w:line="23" w:lineRule="atLeast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634F4">
        <w:rPr>
          <w:rFonts w:ascii="Times New Roman" w:hAnsi="Times New Roman" w:cs="Times New Roman"/>
          <w:i/>
          <w:sz w:val="24"/>
          <w:szCs w:val="24"/>
          <w:u w:val="single"/>
        </w:rPr>
        <w:t>Се договориха за следното:</w:t>
      </w:r>
    </w:p>
    <w:p w:rsidR="00C634F4" w:rsidRPr="00C15BE5" w:rsidRDefault="00C634F4" w:rsidP="00C634F4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634F4" w:rsidRDefault="00BD3302" w:rsidP="00C634F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4F4">
        <w:rPr>
          <w:rFonts w:ascii="Times New Roman" w:hAnsi="Times New Roman" w:cs="Times New Roman"/>
          <w:b/>
          <w:sz w:val="24"/>
          <w:szCs w:val="24"/>
        </w:rPr>
        <w:t>І. ПРЕДМЕТ НА ДОГОВОРА И УСЛОВИЯ ЗА ИЗПЛАЩАНЕ НА</w:t>
      </w:r>
    </w:p>
    <w:p w:rsidR="00BD3302" w:rsidRPr="00C634F4" w:rsidRDefault="00BD3302" w:rsidP="00C634F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4F4">
        <w:rPr>
          <w:rFonts w:ascii="Times New Roman" w:hAnsi="Times New Roman" w:cs="Times New Roman"/>
          <w:b/>
          <w:sz w:val="24"/>
          <w:szCs w:val="24"/>
        </w:rPr>
        <w:t>БЕЗВЪЗМЕЗДНА ФИНАНСОВА ПОМОЩ</w:t>
      </w:r>
    </w:p>
    <w:p w:rsidR="00C634F4" w:rsidRPr="00C15BE5" w:rsidRDefault="00C634F4" w:rsidP="00C634F4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C634F4">
      <w:pPr>
        <w:spacing w:after="0" w:line="23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34F4">
        <w:rPr>
          <w:rFonts w:ascii="Times New Roman" w:hAnsi="Times New Roman" w:cs="Times New Roman"/>
          <w:b/>
          <w:sz w:val="24"/>
          <w:szCs w:val="24"/>
        </w:rPr>
        <w:t>Чл. 1.</w:t>
      </w:r>
      <w:r w:rsidRPr="00C15BE5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предоставя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C634F4">
        <w:rPr>
          <w:rFonts w:ascii="Times New Roman" w:hAnsi="Times New Roman" w:cs="Times New Roman"/>
          <w:sz w:val="24"/>
          <w:szCs w:val="24"/>
        </w:rPr>
        <w:t xml:space="preserve"> безвъзмездна финансова помощ, </w:t>
      </w:r>
      <w:r w:rsidRPr="00C15BE5">
        <w:rPr>
          <w:rFonts w:ascii="Times New Roman" w:hAnsi="Times New Roman" w:cs="Times New Roman"/>
          <w:sz w:val="24"/>
          <w:szCs w:val="24"/>
        </w:rPr>
        <w:t>нарича</w:t>
      </w:r>
      <w:r w:rsidR="00C634F4">
        <w:rPr>
          <w:rFonts w:ascii="Times New Roman" w:hAnsi="Times New Roman" w:cs="Times New Roman"/>
          <w:sz w:val="24"/>
          <w:szCs w:val="24"/>
        </w:rPr>
        <w:t xml:space="preserve">на по-нататък „помощ/та”, по </w:t>
      </w:r>
      <w:proofErr w:type="spellStart"/>
      <w:r w:rsidR="00E47ABA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E47ABA">
        <w:rPr>
          <w:rFonts w:ascii="Times New Roman" w:hAnsi="Times New Roman" w:cs="Times New Roman"/>
          <w:sz w:val="24"/>
          <w:szCs w:val="24"/>
        </w:rPr>
        <w:t xml:space="preserve"> 19</w:t>
      </w:r>
      <w:r w:rsidR="00E47ABA" w:rsidRPr="00C15BE5">
        <w:rPr>
          <w:rFonts w:ascii="Times New Roman" w:hAnsi="Times New Roman" w:cs="Times New Roman"/>
          <w:sz w:val="24"/>
          <w:szCs w:val="24"/>
        </w:rPr>
        <w:t>.2</w:t>
      </w:r>
      <w:r w:rsidR="00E47ABA">
        <w:rPr>
          <w:rFonts w:ascii="Times New Roman" w:hAnsi="Times New Roman" w:cs="Times New Roman"/>
          <w:sz w:val="24"/>
          <w:szCs w:val="24"/>
        </w:rPr>
        <w:t xml:space="preserve"> </w:t>
      </w:r>
      <w:r w:rsidR="00E47ABA" w:rsidRPr="00C15BE5">
        <w:rPr>
          <w:rFonts w:ascii="Times New Roman" w:hAnsi="Times New Roman" w:cs="Times New Roman"/>
          <w:sz w:val="24"/>
          <w:szCs w:val="24"/>
        </w:rPr>
        <w:t>"</w:t>
      </w:r>
      <w:r w:rsidR="00E47ABA">
        <w:rPr>
          <w:rFonts w:ascii="Times New Roman" w:hAnsi="Times New Roman" w:cs="Times New Roman"/>
          <w:sz w:val="24"/>
        </w:rPr>
        <w:t>П</w:t>
      </w:r>
      <w:r w:rsidR="00E47ABA" w:rsidRPr="00C100E6">
        <w:rPr>
          <w:rFonts w:ascii="Times New Roman" w:hAnsi="Times New Roman" w:cs="Times New Roman"/>
          <w:sz w:val="24"/>
        </w:rPr>
        <w:t>рилагане на опер</w:t>
      </w:r>
      <w:r w:rsidR="00E47ABA">
        <w:rPr>
          <w:rFonts w:ascii="Times New Roman" w:hAnsi="Times New Roman" w:cs="Times New Roman"/>
          <w:sz w:val="24"/>
        </w:rPr>
        <w:t>ации в рамките на стратегии за В</w:t>
      </w:r>
      <w:r w:rsidR="00E47ABA" w:rsidRPr="00C100E6">
        <w:rPr>
          <w:rFonts w:ascii="Times New Roman" w:hAnsi="Times New Roman" w:cs="Times New Roman"/>
          <w:sz w:val="24"/>
        </w:rPr>
        <w:t>одено от общностите местно развитие</w:t>
      </w:r>
      <w:r w:rsidR="00E47ABA">
        <w:rPr>
          <w:rFonts w:ascii="Times New Roman" w:hAnsi="Times New Roman" w:cs="Times New Roman"/>
          <w:sz w:val="24"/>
          <w:szCs w:val="24"/>
        </w:rPr>
        <w:t>" на мярка 19</w:t>
      </w:r>
      <w:r w:rsidR="00E47ABA" w:rsidRPr="00C15BE5">
        <w:rPr>
          <w:rFonts w:ascii="Times New Roman" w:hAnsi="Times New Roman" w:cs="Times New Roman"/>
          <w:sz w:val="24"/>
          <w:szCs w:val="24"/>
        </w:rPr>
        <w:t xml:space="preserve"> "</w:t>
      </w:r>
      <w:r w:rsidR="00E47ABA">
        <w:rPr>
          <w:rFonts w:ascii="Times New Roman" w:hAnsi="Times New Roman" w:cs="Times New Roman"/>
          <w:sz w:val="24"/>
        </w:rPr>
        <w:t>В</w:t>
      </w:r>
      <w:r w:rsidR="00E47ABA" w:rsidRPr="00C100E6">
        <w:rPr>
          <w:rFonts w:ascii="Times New Roman" w:hAnsi="Times New Roman" w:cs="Times New Roman"/>
          <w:sz w:val="24"/>
        </w:rPr>
        <w:t>одено от общностите местно развитие</w:t>
      </w:r>
      <w:r w:rsidRPr="00C15BE5">
        <w:rPr>
          <w:rFonts w:ascii="Times New Roman" w:hAnsi="Times New Roman" w:cs="Times New Roman"/>
          <w:sz w:val="24"/>
          <w:szCs w:val="24"/>
        </w:rPr>
        <w:t>” от Про</w:t>
      </w:r>
      <w:r w:rsidR="00C634F4">
        <w:rPr>
          <w:rFonts w:ascii="Times New Roman" w:hAnsi="Times New Roman" w:cs="Times New Roman"/>
          <w:sz w:val="24"/>
          <w:szCs w:val="24"/>
        </w:rPr>
        <w:t xml:space="preserve">грамата за развитие на селските </w:t>
      </w:r>
      <w:r w:rsidRPr="00C15BE5">
        <w:rPr>
          <w:rFonts w:ascii="Times New Roman" w:hAnsi="Times New Roman" w:cs="Times New Roman"/>
          <w:sz w:val="24"/>
          <w:szCs w:val="24"/>
        </w:rPr>
        <w:t>райони за периода 2014 - 2020 г. (наричана по-нататък „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</w:t>
      </w:r>
      <w:r w:rsidR="00E47ABA">
        <w:rPr>
          <w:rFonts w:ascii="Times New Roman" w:hAnsi="Times New Roman" w:cs="Times New Roman"/>
          <w:sz w:val="24"/>
          <w:szCs w:val="24"/>
        </w:rPr>
        <w:t>дмярка</w:t>
      </w:r>
      <w:proofErr w:type="spellEnd"/>
      <w:r w:rsidR="00E47ABA">
        <w:rPr>
          <w:rFonts w:ascii="Times New Roman" w:hAnsi="Times New Roman" w:cs="Times New Roman"/>
          <w:sz w:val="24"/>
          <w:szCs w:val="24"/>
        </w:rPr>
        <w:t xml:space="preserve"> 19</w:t>
      </w:r>
      <w:r w:rsidR="00C634F4">
        <w:rPr>
          <w:rFonts w:ascii="Times New Roman" w:hAnsi="Times New Roman" w:cs="Times New Roman"/>
          <w:sz w:val="24"/>
          <w:szCs w:val="24"/>
        </w:rPr>
        <w:t xml:space="preserve">.2“) за изпълнението на </w:t>
      </w:r>
      <w:r w:rsidRPr="00C15BE5">
        <w:rPr>
          <w:rFonts w:ascii="Times New Roman" w:hAnsi="Times New Roman" w:cs="Times New Roman"/>
          <w:sz w:val="24"/>
          <w:szCs w:val="24"/>
        </w:rPr>
        <w:t>одобрен</w:t>
      </w:r>
      <w:r w:rsidR="00FF7930">
        <w:rPr>
          <w:rFonts w:ascii="Times New Roman" w:hAnsi="Times New Roman" w:cs="Times New Roman"/>
          <w:sz w:val="24"/>
          <w:szCs w:val="24"/>
        </w:rPr>
        <w:t>о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FF7930">
        <w:rPr>
          <w:rFonts w:ascii="Times New Roman" w:hAnsi="Times New Roman" w:cs="Times New Roman"/>
          <w:sz w:val="24"/>
          <w:szCs w:val="24"/>
        </w:rPr>
        <w:t>но предложение</w:t>
      </w:r>
      <w:r w:rsidRPr="00C15BE5">
        <w:rPr>
          <w:rFonts w:ascii="Times New Roman" w:hAnsi="Times New Roman" w:cs="Times New Roman"/>
          <w:sz w:val="24"/>
          <w:szCs w:val="24"/>
        </w:rPr>
        <w:t xml:space="preserve"> № ............................., а именно ..................................................</w:t>
      </w:r>
      <w:r w:rsidR="00C634F4">
        <w:rPr>
          <w:rFonts w:ascii="Times New Roman" w:hAnsi="Times New Roman" w:cs="Times New Roman"/>
          <w:sz w:val="24"/>
          <w:szCs w:val="24"/>
        </w:rPr>
        <w:t xml:space="preserve">........... в размера и </w:t>
      </w:r>
      <w:r w:rsidRPr="00C15BE5">
        <w:rPr>
          <w:rFonts w:ascii="Times New Roman" w:hAnsi="Times New Roman" w:cs="Times New Roman"/>
          <w:sz w:val="24"/>
          <w:szCs w:val="24"/>
        </w:rPr>
        <w:t>при условията съгласно този договор.</w:t>
      </w:r>
    </w:p>
    <w:p w:rsidR="00C634F4" w:rsidRPr="00C15BE5" w:rsidRDefault="00C634F4" w:rsidP="00C634F4">
      <w:pPr>
        <w:spacing w:after="0" w:line="23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07C94">
      <w:pPr>
        <w:spacing w:after="0" w:line="23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34F4">
        <w:rPr>
          <w:rFonts w:ascii="Times New Roman" w:hAnsi="Times New Roman" w:cs="Times New Roman"/>
          <w:b/>
          <w:sz w:val="24"/>
          <w:szCs w:val="24"/>
        </w:rPr>
        <w:t>Чл. 2.</w:t>
      </w:r>
      <w:r w:rsidRPr="00C15BE5">
        <w:rPr>
          <w:rFonts w:ascii="Times New Roman" w:hAnsi="Times New Roman" w:cs="Times New Roman"/>
          <w:sz w:val="24"/>
          <w:szCs w:val="24"/>
        </w:rPr>
        <w:t xml:space="preserve"> (1)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изплаща помощта до максималния </w:t>
      </w:r>
      <w:r w:rsidR="00607C94">
        <w:rPr>
          <w:rFonts w:ascii="Times New Roman" w:hAnsi="Times New Roman" w:cs="Times New Roman"/>
          <w:sz w:val="24"/>
          <w:szCs w:val="24"/>
        </w:rPr>
        <w:t xml:space="preserve">размер по чл. 3, при условие че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извършил инвестицията, съобразно условията на одобрения проект,</w:t>
      </w:r>
      <w:r w:rsidR="00607C94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изискванията и сроковете, определени в този договор, приложенията, анексите към него,</w:t>
      </w:r>
      <w:r w:rsidR="00607C94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договора/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ите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за избор на изпълнител/ и, одобрените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C634F4">
        <w:rPr>
          <w:rFonts w:ascii="Times New Roman" w:hAnsi="Times New Roman" w:cs="Times New Roman"/>
          <w:sz w:val="24"/>
          <w:szCs w:val="24"/>
        </w:rPr>
        <w:t xml:space="preserve"> техническа спецификация </w:t>
      </w:r>
      <w:r w:rsidRPr="00C15BE5">
        <w:rPr>
          <w:rFonts w:ascii="Times New Roman" w:hAnsi="Times New Roman" w:cs="Times New Roman"/>
          <w:sz w:val="24"/>
          <w:szCs w:val="24"/>
        </w:rPr>
        <w:t>и/или количествени сметки (Приложение № 6), кол</w:t>
      </w:r>
      <w:r w:rsidR="00C634F4">
        <w:rPr>
          <w:rFonts w:ascii="Times New Roman" w:hAnsi="Times New Roman" w:cs="Times New Roman"/>
          <w:sz w:val="24"/>
          <w:szCs w:val="24"/>
        </w:rPr>
        <w:t xml:space="preserve">ичествено - стойностните сметки </w:t>
      </w:r>
      <w:r w:rsidRPr="00C15BE5">
        <w:rPr>
          <w:rFonts w:ascii="Times New Roman" w:hAnsi="Times New Roman" w:cs="Times New Roman"/>
          <w:sz w:val="24"/>
          <w:szCs w:val="24"/>
        </w:rPr>
        <w:t>(Приложение № 7), приложение към анекса/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ите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, както и съгл</w:t>
      </w:r>
      <w:r w:rsidR="00C634F4">
        <w:rPr>
          <w:rFonts w:ascii="Times New Roman" w:hAnsi="Times New Roman" w:cs="Times New Roman"/>
          <w:sz w:val="24"/>
          <w:szCs w:val="24"/>
        </w:rPr>
        <w:t xml:space="preserve">асно изискванията на </w:t>
      </w:r>
      <w:proofErr w:type="spellStart"/>
      <w:r w:rsidR="00C634F4">
        <w:rPr>
          <w:rFonts w:ascii="Times New Roman" w:hAnsi="Times New Roman" w:cs="Times New Roman"/>
          <w:sz w:val="24"/>
          <w:szCs w:val="24"/>
        </w:rPr>
        <w:t>относимите</w:t>
      </w:r>
      <w:proofErr w:type="spellEnd"/>
      <w:r w:rsidR="00C634F4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нормативни актове и актове на правото на Европейския съюз.</w:t>
      </w:r>
    </w:p>
    <w:p w:rsidR="00C634F4" w:rsidRPr="00C15BE5" w:rsidRDefault="00C634F4" w:rsidP="00C634F4">
      <w:pPr>
        <w:spacing w:after="0" w:line="23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C634F4">
      <w:pPr>
        <w:spacing w:after="0" w:line="23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При неточно или непълно изпълнение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C634F4">
        <w:rPr>
          <w:rFonts w:ascii="Times New Roman" w:hAnsi="Times New Roman" w:cs="Times New Roman"/>
          <w:sz w:val="24"/>
          <w:szCs w:val="24"/>
        </w:rPr>
        <w:t xml:space="preserve"> на условие или задължение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 този договор, или при наличие на основание в действащ нормативен акт </w:t>
      </w:r>
      <w:r w:rsidR="00C634F4">
        <w:rPr>
          <w:rFonts w:ascii="Times New Roman" w:hAnsi="Times New Roman" w:cs="Times New Roman"/>
          <w:sz w:val="24"/>
          <w:szCs w:val="24"/>
        </w:rPr>
        <w:t xml:space="preserve">или акт на правото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 Европейския съюз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прилага съответните правила</w:t>
      </w:r>
      <w:r w:rsidR="00C634F4">
        <w:rPr>
          <w:rFonts w:ascii="Times New Roman" w:hAnsi="Times New Roman" w:cs="Times New Roman"/>
          <w:sz w:val="24"/>
          <w:szCs w:val="24"/>
        </w:rPr>
        <w:t xml:space="preserve"> за намаляване или отказване на </w:t>
      </w:r>
      <w:r w:rsidRPr="00C15BE5">
        <w:rPr>
          <w:rFonts w:ascii="Times New Roman" w:hAnsi="Times New Roman" w:cs="Times New Roman"/>
          <w:sz w:val="24"/>
          <w:szCs w:val="24"/>
        </w:rPr>
        <w:t>заявената за изплащане финансова помощ, съответно – за възст</w:t>
      </w:r>
      <w:r w:rsidR="00C634F4">
        <w:rPr>
          <w:rFonts w:ascii="Times New Roman" w:hAnsi="Times New Roman" w:cs="Times New Roman"/>
          <w:sz w:val="24"/>
          <w:szCs w:val="24"/>
        </w:rPr>
        <w:t xml:space="preserve">ановяване на цялата или част от </w:t>
      </w:r>
      <w:r w:rsidRPr="00C15BE5">
        <w:rPr>
          <w:rFonts w:ascii="Times New Roman" w:hAnsi="Times New Roman" w:cs="Times New Roman"/>
          <w:sz w:val="24"/>
          <w:szCs w:val="24"/>
        </w:rPr>
        <w:t>изплатената финансовата помощ, предвидени в този договор и приложим нормативен акт.</w:t>
      </w:r>
    </w:p>
    <w:p w:rsidR="00C634F4" w:rsidRPr="00C15BE5" w:rsidRDefault="00C634F4" w:rsidP="00C634F4">
      <w:pPr>
        <w:spacing w:after="0" w:line="23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C634F4">
      <w:pPr>
        <w:spacing w:after="0" w:line="23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(3) Финансовата помощ може да бъде изплащана авансо</w:t>
      </w:r>
      <w:r w:rsidR="00C634F4">
        <w:rPr>
          <w:rFonts w:ascii="Times New Roman" w:hAnsi="Times New Roman" w:cs="Times New Roman"/>
          <w:sz w:val="24"/>
          <w:szCs w:val="24"/>
        </w:rPr>
        <w:t xml:space="preserve">во, междинно и окончателно, ако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подаде заявка за такова плащане, при </w:t>
      </w:r>
      <w:r w:rsidR="00C634F4">
        <w:rPr>
          <w:rFonts w:ascii="Times New Roman" w:hAnsi="Times New Roman" w:cs="Times New Roman"/>
          <w:sz w:val="24"/>
          <w:szCs w:val="24"/>
        </w:rPr>
        <w:t xml:space="preserve">условията и в сроковете по този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E47ABA">
        <w:rPr>
          <w:rFonts w:ascii="Times New Roman" w:hAnsi="Times New Roman" w:cs="Times New Roman"/>
          <w:sz w:val="24"/>
          <w:szCs w:val="24"/>
        </w:rPr>
        <w:t>и Наредба № 2</w:t>
      </w:r>
      <w:r w:rsidR="00C634F4">
        <w:rPr>
          <w:rFonts w:ascii="Times New Roman" w:hAnsi="Times New Roman" w:cs="Times New Roman"/>
          <w:sz w:val="24"/>
          <w:szCs w:val="24"/>
        </w:rPr>
        <w:t>2 от 2016</w:t>
      </w:r>
      <w:r w:rsidRPr="00C15BE5">
        <w:rPr>
          <w:rFonts w:ascii="Times New Roman" w:hAnsi="Times New Roman" w:cs="Times New Roman"/>
          <w:sz w:val="24"/>
          <w:szCs w:val="24"/>
        </w:rPr>
        <w:t>г.</w:t>
      </w:r>
    </w:p>
    <w:p w:rsidR="00607C94" w:rsidRPr="00C15BE5" w:rsidRDefault="00607C94" w:rsidP="00C634F4">
      <w:pPr>
        <w:spacing w:after="0" w:line="23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634F4" w:rsidRDefault="00BD3302" w:rsidP="00C634F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4F4">
        <w:rPr>
          <w:rFonts w:ascii="Times New Roman" w:hAnsi="Times New Roman" w:cs="Times New Roman"/>
          <w:b/>
          <w:sz w:val="24"/>
          <w:szCs w:val="24"/>
        </w:rPr>
        <w:t>ІІ. РАЗМЕР И НАЧИН НА ПЛАЩАНЕ НА ПОМОЩТА</w:t>
      </w:r>
    </w:p>
    <w:p w:rsidR="00C634F4" w:rsidRPr="00C15BE5" w:rsidRDefault="00C634F4" w:rsidP="00C634F4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466797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34F4">
        <w:rPr>
          <w:rFonts w:ascii="Times New Roman" w:hAnsi="Times New Roman" w:cs="Times New Roman"/>
          <w:b/>
          <w:sz w:val="24"/>
          <w:szCs w:val="24"/>
        </w:rPr>
        <w:t>Чл. 3.</w:t>
      </w:r>
      <w:r w:rsidRPr="00C15BE5">
        <w:rPr>
          <w:rFonts w:ascii="Times New Roman" w:hAnsi="Times New Roman" w:cs="Times New Roman"/>
          <w:sz w:val="24"/>
          <w:szCs w:val="24"/>
        </w:rPr>
        <w:t xml:space="preserve"> (1) Първоначално одобрената финансова помощ въз основа на представените от</w:t>
      </w:r>
      <w:r w:rsidR="00466797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 </w:t>
      </w:r>
      <w:r w:rsidR="00466797">
        <w:rPr>
          <w:rFonts w:ascii="Times New Roman" w:hAnsi="Times New Roman" w:cs="Times New Roman"/>
          <w:sz w:val="24"/>
          <w:szCs w:val="24"/>
        </w:rPr>
        <w:t xml:space="preserve">етапа на кандидатстването по </w:t>
      </w:r>
      <w:proofErr w:type="spellStart"/>
      <w:r w:rsidR="00E47ABA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E47ABA">
        <w:rPr>
          <w:rFonts w:ascii="Times New Roman" w:hAnsi="Times New Roman" w:cs="Times New Roman"/>
          <w:sz w:val="24"/>
          <w:szCs w:val="24"/>
        </w:rPr>
        <w:t xml:space="preserve"> 19</w:t>
      </w:r>
      <w:r w:rsidRPr="00C15BE5">
        <w:rPr>
          <w:rFonts w:ascii="Times New Roman" w:hAnsi="Times New Roman" w:cs="Times New Roman"/>
          <w:sz w:val="24"/>
          <w:szCs w:val="24"/>
        </w:rPr>
        <w:t>.2 документи е в размер на</w:t>
      </w:r>
      <w:r w:rsidR="00466797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.....</w:t>
      </w:r>
      <w:r w:rsidR="00466797">
        <w:rPr>
          <w:rFonts w:ascii="Times New Roman" w:hAnsi="Times New Roman" w:cs="Times New Roman"/>
          <w:sz w:val="24"/>
          <w:szCs w:val="24"/>
        </w:rPr>
        <w:t>...</w:t>
      </w:r>
      <w:r w:rsidRPr="00C15BE5">
        <w:rPr>
          <w:rFonts w:ascii="Times New Roman" w:hAnsi="Times New Roman" w:cs="Times New Roman"/>
          <w:sz w:val="24"/>
          <w:szCs w:val="24"/>
        </w:rPr>
        <w:t>............................. лева (...................................), съгласно Приложение № 1 „Таблица за</w:t>
      </w:r>
      <w:r w:rsidR="00466797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одобрените инвестиционни разходи“, неразделна част от настоящия договор и представлява до</w:t>
      </w:r>
      <w:r w:rsidR="00466797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...........% .....................от одобрените и реално извършени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разходи за</w:t>
      </w:r>
      <w:r w:rsidR="00466797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осъществяването на проекта.</w:t>
      </w:r>
    </w:p>
    <w:p w:rsidR="00466797" w:rsidRPr="00C15BE5" w:rsidRDefault="00466797" w:rsidP="00466797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466797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(2) Финансовата помощ се предоставя под формата на</w:t>
      </w:r>
      <w:r w:rsidR="00466797">
        <w:rPr>
          <w:rFonts w:ascii="Times New Roman" w:hAnsi="Times New Roman" w:cs="Times New Roman"/>
          <w:sz w:val="24"/>
          <w:szCs w:val="24"/>
        </w:rPr>
        <w:t xml:space="preserve"> възстановяване на действително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направени и платени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разходи, за които са представени </w:t>
      </w:r>
      <w:r w:rsidRPr="00C15BE5">
        <w:rPr>
          <w:rFonts w:ascii="Times New Roman" w:hAnsi="Times New Roman" w:cs="Times New Roman"/>
          <w:sz w:val="24"/>
          <w:szCs w:val="24"/>
        </w:rPr>
        <w:lastRenderedPageBreak/>
        <w:t>всички необходими</w:t>
      </w:r>
      <w:r w:rsidR="00466797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документи</w:t>
      </w:r>
      <w:r w:rsidR="00B0191D">
        <w:rPr>
          <w:rFonts w:ascii="Times New Roman" w:hAnsi="Times New Roman" w:cs="Times New Roman"/>
          <w:sz w:val="24"/>
          <w:szCs w:val="24"/>
        </w:rPr>
        <w:t>,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доказващи извършената инвестиция и разходите са приети за допустими за</w:t>
      </w:r>
      <w:r w:rsidR="00466797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фин</w:t>
      </w:r>
      <w:r w:rsidR="00E47ABA">
        <w:rPr>
          <w:rFonts w:ascii="Times New Roman" w:hAnsi="Times New Roman" w:cs="Times New Roman"/>
          <w:sz w:val="24"/>
          <w:szCs w:val="24"/>
        </w:rPr>
        <w:t xml:space="preserve">ансово подпомагане по </w:t>
      </w:r>
      <w:proofErr w:type="spellStart"/>
      <w:r w:rsidR="00E47ABA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E47ABA">
        <w:rPr>
          <w:rFonts w:ascii="Times New Roman" w:hAnsi="Times New Roman" w:cs="Times New Roman"/>
          <w:sz w:val="24"/>
          <w:szCs w:val="24"/>
        </w:rPr>
        <w:t xml:space="preserve"> 19</w:t>
      </w:r>
      <w:r w:rsidRPr="00C15BE5">
        <w:rPr>
          <w:rFonts w:ascii="Times New Roman" w:hAnsi="Times New Roman" w:cs="Times New Roman"/>
          <w:sz w:val="24"/>
          <w:szCs w:val="24"/>
        </w:rPr>
        <w:t>.2, но не повече от размера по ал. 1.</w:t>
      </w:r>
    </w:p>
    <w:p w:rsidR="00466797" w:rsidRPr="00C15BE5" w:rsidRDefault="00466797" w:rsidP="00466797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Разликата между пълния размер на одобрените </w:t>
      </w:r>
      <w:r w:rsidR="00D70809">
        <w:rPr>
          <w:rFonts w:ascii="Times New Roman" w:hAnsi="Times New Roman" w:cs="Times New Roman"/>
          <w:sz w:val="24"/>
          <w:szCs w:val="24"/>
        </w:rPr>
        <w:t xml:space="preserve">разходи съгласно Приложение № 1 </w:t>
      </w:r>
      <w:r w:rsidRPr="00C15BE5">
        <w:rPr>
          <w:rFonts w:ascii="Times New Roman" w:hAnsi="Times New Roman" w:cs="Times New Roman"/>
          <w:sz w:val="24"/>
          <w:szCs w:val="24"/>
        </w:rPr>
        <w:t>„Таблица за одобрените инвестиционни разходи“ и размера на финансовата помощ по ал. 1 се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осигурява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само в парична форма.</w:t>
      </w:r>
    </w:p>
    <w:p w:rsidR="00D70809" w:rsidRPr="00C15BE5" w:rsidRDefault="00D70809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(4) Окончателният размер на финансовата помощ</w:t>
      </w:r>
      <w:r w:rsidR="00D70809">
        <w:rPr>
          <w:rFonts w:ascii="Times New Roman" w:hAnsi="Times New Roman" w:cs="Times New Roman"/>
          <w:sz w:val="24"/>
          <w:szCs w:val="24"/>
        </w:rPr>
        <w:t xml:space="preserve"> по чл. 4 се определя съобразно </w:t>
      </w:r>
      <w:r w:rsidRPr="00C15BE5">
        <w:rPr>
          <w:rFonts w:ascii="Times New Roman" w:hAnsi="Times New Roman" w:cs="Times New Roman"/>
          <w:sz w:val="24"/>
          <w:szCs w:val="24"/>
        </w:rPr>
        <w:t>действително извършените и допустими разходи в изпълнение на одобрения проект по чл. 1, по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реда и при условия</w:t>
      </w:r>
      <w:r w:rsidR="00E47ABA">
        <w:rPr>
          <w:rFonts w:ascii="Times New Roman" w:hAnsi="Times New Roman" w:cs="Times New Roman"/>
          <w:sz w:val="24"/>
          <w:szCs w:val="24"/>
        </w:rPr>
        <w:t>та на този договор и 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 2016 г.</w:t>
      </w:r>
    </w:p>
    <w:p w:rsidR="00D70809" w:rsidRPr="00C15BE5" w:rsidRDefault="00D70809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(5)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може да получи авансово п</w:t>
      </w:r>
      <w:r w:rsidR="00D70809">
        <w:rPr>
          <w:rFonts w:ascii="Times New Roman" w:hAnsi="Times New Roman" w:cs="Times New Roman"/>
          <w:sz w:val="24"/>
          <w:szCs w:val="24"/>
        </w:rPr>
        <w:t xml:space="preserve">лащане в размер до 50 на сто от </w:t>
      </w:r>
      <w:r w:rsidRPr="00C15BE5">
        <w:rPr>
          <w:rFonts w:ascii="Times New Roman" w:hAnsi="Times New Roman" w:cs="Times New Roman"/>
          <w:sz w:val="24"/>
          <w:szCs w:val="24"/>
        </w:rPr>
        <w:t>стойността на одобрената финансова помощ по</w:t>
      </w:r>
      <w:r w:rsidR="00E47ABA">
        <w:rPr>
          <w:rFonts w:ascii="Times New Roman" w:hAnsi="Times New Roman" w:cs="Times New Roman"/>
          <w:sz w:val="24"/>
          <w:szCs w:val="24"/>
        </w:rPr>
        <w:t xml:space="preserve"> проекта при условията на чл.</w:t>
      </w:r>
      <w:ins w:id="5" w:author="user" w:date="2018-03-20T14:13:00Z">
        <w:r w:rsidR="0053503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E47ABA">
        <w:rPr>
          <w:rFonts w:ascii="Times New Roman" w:hAnsi="Times New Roman" w:cs="Times New Roman"/>
          <w:sz w:val="24"/>
          <w:szCs w:val="24"/>
        </w:rPr>
        <w:t>81</w:t>
      </w:r>
      <w:r w:rsidRPr="00C15BE5">
        <w:rPr>
          <w:rFonts w:ascii="Times New Roman" w:hAnsi="Times New Roman" w:cs="Times New Roman"/>
          <w:sz w:val="24"/>
          <w:szCs w:val="24"/>
        </w:rPr>
        <w:t xml:space="preserve"> от Наредба №</w:t>
      </w:r>
      <w:r w:rsidR="00E47ABA">
        <w:rPr>
          <w:rFonts w:ascii="Times New Roman" w:hAnsi="Times New Roman" w:cs="Times New Roman"/>
          <w:sz w:val="24"/>
          <w:szCs w:val="24"/>
        </w:rPr>
        <w:t xml:space="preserve"> 2</w:t>
      </w:r>
      <w:r w:rsidR="00D70809">
        <w:rPr>
          <w:rFonts w:ascii="Times New Roman" w:hAnsi="Times New Roman" w:cs="Times New Roman"/>
          <w:sz w:val="24"/>
          <w:szCs w:val="24"/>
        </w:rPr>
        <w:t>2 от 2016</w:t>
      </w:r>
      <w:r w:rsidRPr="00C15BE5">
        <w:rPr>
          <w:rFonts w:ascii="Times New Roman" w:hAnsi="Times New Roman" w:cs="Times New Roman"/>
          <w:sz w:val="24"/>
          <w:szCs w:val="24"/>
        </w:rPr>
        <w:t>г.</w:t>
      </w:r>
    </w:p>
    <w:p w:rsidR="00D70809" w:rsidRPr="00C15BE5" w:rsidRDefault="00D70809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(6) Когато авансовото плащане е обезпечено с догово</w:t>
      </w:r>
      <w:r w:rsidR="00D70809">
        <w:rPr>
          <w:rFonts w:ascii="Times New Roman" w:hAnsi="Times New Roman" w:cs="Times New Roman"/>
          <w:sz w:val="24"/>
          <w:szCs w:val="24"/>
        </w:rPr>
        <w:t xml:space="preserve">р за поръчителство, поръчителят </w:t>
      </w:r>
      <w:r w:rsidRPr="00C15BE5">
        <w:rPr>
          <w:rFonts w:ascii="Times New Roman" w:hAnsi="Times New Roman" w:cs="Times New Roman"/>
          <w:sz w:val="24"/>
          <w:szCs w:val="24"/>
        </w:rPr>
        <w:t>трябва да отговаря на Общите условия на Държавен фонд „Земеделие”, които са утвърдени от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Изпълнителния директор и публикувани на страницата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сключване на договори за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поръчителство.</w:t>
      </w:r>
    </w:p>
    <w:p w:rsidR="00D70809" w:rsidRPr="00C15BE5" w:rsidRDefault="00D70809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(7)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сключва договор за поръчителство с</w:t>
      </w:r>
      <w:r w:rsidR="00D70809">
        <w:rPr>
          <w:rFonts w:ascii="Times New Roman" w:hAnsi="Times New Roman" w:cs="Times New Roman"/>
          <w:sz w:val="24"/>
          <w:szCs w:val="24"/>
        </w:rPr>
        <w:t xml:space="preserve"> лице, за което установи, че не </w:t>
      </w:r>
      <w:r w:rsidRPr="00C15BE5">
        <w:rPr>
          <w:rFonts w:ascii="Times New Roman" w:hAnsi="Times New Roman" w:cs="Times New Roman"/>
          <w:sz w:val="24"/>
          <w:szCs w:val="24"/>
        </w:rPr>
        <w:t>отговаря на изискванията на н</w:t>
      </w:r>
      <w:r w:rsidR="00E47ABA">
        <w:rPr>
          <w:rFonts w:ascii="Times New Roman" w:hAnsi="Times New Roman" w:cs="Times New Roman"/>
          <w:sz w:val="24"/>
          <w:szCs w:val="24"/>
        </w:rPr>
        <w:t>астоящия договор, на 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 2016г., както и на Общите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условия на Държавен фонд „Земеделие” за сключване на договори за поръчителство.</w:t>
      </w:r>
    </w:p>
    <w:p w:rsidR="00D70809" w:rsidRPr="00C15BE5" w:rsidRDefault="00D70809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(8) Авансовото плащане се приспада от размера на</w:t>
      </w:r>
      <w:r w:rsidR="00D70809">
        <w:rPr>
          <w:rFonts w:ascii="Times New Roman" w:hAnsi="Times New Roman" w:cs="Times New Roman"/>
          <w:sz w:val="24"/>
          <w:szCs w:val="24"/>
        </w:rPr>
        <w:t xml:space="preserve"> изплатената финансова помощ по </w:t>
      </w:r>
      <w:r w:rsidRPr="00C15BE5">
        <w:rPr>
          <w:rFonts w:ascii="Times New Roman" w:hAnsi="Times New Roman" w:cs="Times New Roman"/>
          <w:sz w:val="24"/>
          <w:szCs w:val="24"/>
        </w:rPr>
        <w:t>заявката за междинно/окончателно плащане, като представеното обезпечение се освобождава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до този размер, а разликата остава дължима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D70809" w:rsidRPr="00C15BE5" w:rsidRDefault="00D70809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(9)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изплаща финансовата помощ по п</w:t>
      </w:r>
      <w:r w:rsidR="00D70809">
        <w:rPr>
          <w:rFonts w:ascii="Times New Roman" w:hAnsi="Times New Roman" w:cs="Times New Roman"/>
          <w:sz w:val="24"/>
          <w:szCs w:val="24"/>
        </w:rPr>
        <w:t xml:space="preserve">одадената при условията на този </w:t>
      </w:r>
      <w:r w:rsidRPr="00C15BE5">
        <w:rPr>
          <w:rFonts w:ascii="Times New Roman" w:hAnsi="Times New Roman" w:cs="Times New Roman"/>
          <w:sz w:val="24"/>
          <w:szCs w:val="24"/>
        </w:rPr>
        <w:t>договор заявка за авансово плащане в срок до 25 работни дни от датата на подаването й или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отказва изплащането на аванса, като писмено уведомява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причините за това.</w:t>
      </w:r>
    </w:p>
    <w:p w:rsidR="00BD3302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(10) Междинно плащане е допустимо при условията на</w:t>
      </w:r>
      <w:r w:rsidR="00E47ABA">
        <w:rPr>
          <w:rFonts w:ascii="Times New Roman" w:hAnsi="Times New Roman" w:cs="Times New Roman"/>
          <w:sz w:val="24"/>
          <w:szCs w:val="24"/>
        </w:rPr>
        <w:t xml:space="preserve"> чл.</w:t>
      </w:r>
      <w:ins w:id="6" w:author="user" w:date="2018-03-20T14:14:00Z">
        <w:r w:rsidR="0053503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E47ABA">
        <w:rPr>
          <w:rFonts w:ascii="Times New Roman" w:hAnsi="Times New Roman" w:cs="Times New Roman"/>
          <w:sz w:val="24"/>
          <w:szCs w:val="24"/>
        </w:rPr>
        <w:t>83 от Наредба № 2</w:t>
      </w:r>
      <w:r w:rsidR="00D70809">
        <w:rPr>
          <w:rFonts w:ascii="Times New Roman" w:hAnsi="Times New Roman" w:cs="Times New Roman"/>
          <w:sz w:val="24"/>
          <w:szCs w:val="24"/>
        </w:rPr>
        <w:t>2 от 2016</w:t>
      </w:r>
      <w:r w:rsidRPr="00C15BE5">
        <w:rPr>
          <w:rFonts w:ascii="Times New Roman" w:hAnsi="Times New Roman" w:cs="Times New Roman"/>
          <w:sz w:val="24"/>
          <w:szCs w:val="24"/>
        </w:rPr>
        <w:t>г.</w:t>
      </w:r>
    </w:p>
    <w:p w:rsidR="00D70809" w:rsidRPr="00C15BE5" w:rsidRDefault="00D70809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0809">
        <w:rPr>
          <w:rFonts w:ascii="Times New Roman" w:hAnsi="Times New Roman" w:cs="Times New Roman"/>
          <w:b/>
          <w:sz w:val="24"/>
          <w:szCs w:val="24"/>
        </w:rPr>
        <w:t>Чл. 4.</w:t>
      </w:r>
      <w:r w:rsidRPr="00C15BE5">
        <w:rPr>
          <w:rFonts w:ascii="Times New Roman" w:hAnsi="Times New Roman" w:cs="Times New Roman"/>
          <w:sz w:val="24"/>
          <w:szCs w:val="24"/>
        </w:rPr>
        <w:t xml:space="preserve"> (1) Окончателният размер на помощт</w:t>
      </w:r>
      <w:r w:rsidR="00D70809">
        <w:rPr>
          <w:rFonts w:ascii="Times New Roman" w:hAnsi="Times New Roman" w:cs="Times New Roman"/>
          <w:sz w:val="24"/>
          <w:szCs w:val="24"/>
        </w:rPr>
        <w:t xml:space="preserve">а за изплащане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D70809">
        <w:rPr>
          <w:rFonts w:ascii="Times New Roman" w:hAnsi="Times New Roman" w:cs="Times New Roman"/>
          <w:sz w:val="24"/>
          <w:szCs w:val="24"/>
        </w:rPr>
        <w:t xml:space="preserve"> се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определя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в срок не по-късно от три месеца след подаване на заявката за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окончателно пл</w:t>
      </w:r>
      <w:r w:rsidR="00E47ABA">
        <w:rPr>
          <w:rFonts w:ascii="Times New Roman" w:hAnsi="Times New Roman" w:cs="Times New Roman"/>
          <w:sz w:val="24"/>
          <w:szCs w:val="24"/>
        </w:rPr>
        <w:t>ащане по реда на 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 2016 г., и след извършване от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страна на</w:t>
      </w:r>
      <w:r w:rsidRPr="00D708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 съответните проверки и анал</w:t>
      </w:r>
      <w:r w:rsidR="00E47ABA">
        <w:rPr>
          <w:rFonts w:ascii="Times New Roman" w:hAnsi="Times New Roman" w:cs="Times New Roman"/>
          <w:sz w:val="24"/>
          <w:szCs w:val="24"/>
        </w:rPr>
        <w:t>изи</w:t>
      </w:r>
      <w:r w:rsidRPr="00C15BE5">
        <w:rPr>
          <w:rFonts w:ascii="Times New Roman" w:hAnsi="Times New Roman" w:cs="Times New Roman"/>
          <w:sz w:val="24"/>
          <w:szCs w:val="24"/>
        </w:rPr>
        <w:t>, въз основа на резултатите, от които да бъде установено:</w:t>
      </w:r>
    </w:p>
    <w:p w:rsidR="00BD3302" w:rsidRPr="00C15BE5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фактическото и документално съответствие между одобрената по прое</w:t>
      </w:r>
      <w:r w:rsidR="00D70809">
        <w:rPr>
          <w:rFonts w:ascii="Times New Roman" w:hAnsi="Times New Roman" w:cs="Times New Roman"/>
          <w:sz w:val="24"/>
          <w:szCs w:val="24"/>
        </w:rPr>
        <w:t xml:space="preserve">кта и реално </w:t>
      </w:r>
      <w:r w:rsidRPr="00C15BE5">
        <w:rPr>
          <w:rFonts w:ascii="Times New Roman" w:hAnsi="Times New Roman" w:cs="Times New Roman"/>
          <w:sz w:val="24"/>
          <w:szCs w:val="24"/>
        </w:rPr>
        <w:t>извършената инвестиция.</w:t>
      </w:r>
    </w:p>
    <w:p w:rsidR="00D70809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спазването на всички условия за изплащане на пом</w:t>
      </w:r>
      <w:r w:rsidR="00D70809">
        <w:rPr>
          <w:rFonts w:ascii="Times New Roman" w:hAnsi="Times New Roman" w:cs="Times New Roman"/>
          <w:sz w:val="24"/>
          <w:szCs w:val="24"/>
        </w:rPr>
        <w:t xml:space="preserve">ощта, договорени между страните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 този договор </w:t>
      </w:r>
      <w:r w:rsidR="00CE36D3">
        <w:rPr>
          <w:rFonts w:ascii="Times New Roman" w:hAnsi="Times New Roman" w:cs="Times New Roman"/>
          <w:sz w:val="24"/>
          <w:szCs w:val="24"/>
        </w:rPr>
        <w:t>или регламентирани в Наредба № 2</w:t>
      </w:r>
      <w:r w:rsidRPr="00C15BE5">
        <w:rPr>
          <w:rFonts w:ascii="Times New Roman" w:hAnsi="Times New Roman" w:cs="Times New Roman"/>
          <w:sz w:val="24"/>
          <w:szCs w:val="24"/>
        </w:rPr>
        <w:t xml:space="preserve">2 от 2016 г. и в други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относими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нормативни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актове и актове на правото на Европейския съюз, включително при спазване на чл. 63 от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Регламент за изпълнение (ЕС) № 809/2014 на Комисията от 17 юли 2014 г. за определяне на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правила за прилагането на Регламент (ЕС) № 1306/2013 на Европейския парламент и на Съвета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 отношение на интегрираната система за </w:t>
      </w:r>
      <w:r w:rsidRPr="00C15BE5">
        <w:rPr>
          <w:rFonts w:ascii="Times New Roman" w:hAnsi="Times New Roman" w:cs="Times New Roman"/>
          <w:sz w:val="24"/>
          <w:szCs w:val="24"/>
        </w:rPr>
        <w:lastRenderedPageBreak/>
        <w:t>администриране и контрол, мерките за развитие на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селските райони и кръстосаното съответствие (ОВ, L 227/69 от 31 юли 2014 г.) и чл. 35 от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Делегиран регламент (ЕС) № 640/2014 на Комисията от 11 март 2014 г. за допълнение на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Регламент (ЕС) № 1306/2013 на Европейския парламент и на Съвета по отношение на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интегрираната система за администриране и контрол и условията за отказ или оттегляне на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плащанията и административните санкции, приложими към директните плащания,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подпомагането на развитието на селските райони и кръстосаното съответствие (ОВ, L 181/48 от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20 юни 2014 г.), наричан по-долу в настоящия договор „Делегиран регламент (ЕС) № 640/2014“.</w:t>
      </w:r>
    </w:p>
    <w:p w:rsidR="00BD3302" w:rsidRPr="00C15BE5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3. че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възложил изпълнение</w:t>
      </w:r>
      <w:r w:rsidR="00D70809">
        <w:rPr>
          <w:rFonts w:ascii="Times New Roman" w:hAnsi="Times New Roman" w:cs="Times New Roman"/>
          <w:sz w:val="24"/>
          <w:szCs w:val="24"/>
        </w:rPr>
        <w:t xml:space="preserve">то на одобрените за финансиране </w:t>
      </w:r>
      <w:r w:rsidRPr="00C15BE5">
        <w:rPr>
          <w:rFonts w:ascii="Times New Roman" w:hAnsi="Times New Roman" w:cs="Times New Roman"/>
          <w:sz w:val="24"/>
          <w:szCs w:val="24"/>
        </w:rPr>
        <w:t>дейности на изпълнител/и при спазване на правилата за възлагане</w:t>
      </w:r>
      <w:r w:rsidR="0053503E">
        <w:rPr>
          <w:rFonts w:ascii="Times New Roman" w:hAnsi="Times New Roman" w:cs="Times New Roman"/>
          <w:sz w:val="24"/>
          <w:szCs w:val="24"/>
        </w:rPr>
        <w:t xml:space="preserve"> по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Закона за обществените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поръчки и свързаните с него подзаконови нормативни актове и договорът за възлагане на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обществена поръчка е сключен законосъобразно с избрания</w:t>
      </w:r>
      <w:r w:rsidR="0053503E">
        <w:rPr>
          <w:rFonts w:ascii="Times New Roman" w:hAnsi="Times New Roman" w:cs="Times New Roman"/>
          <w:sz w:val="24"/>
          <w:szCs w:val="24"/>
        </w:rPr>
        <w:t>/те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изпълнител/и.</w:t>
      </w:r>
    </w:p>
    <w:p w:rsidR="00BD3302" w:rsidRPr="00C15BE5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4. че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осъществил предварителна про</w:t>
      </w:r>
      <w:r w:rsidR="00D70809">
        <w:rPr>
          <w:rFonts w:ascii="Times New Roman" w:hAnsi="Times New Roman" w:cs="Times New Roman"/>
          <w:sz w:val="24"/>
          <w:szCs w:val="24"/>
        </w:rPr>
        <w:t xml:space="preserve">верка и </w:t>
      </w:r>
      <w:proofErr w:type="spellStart"/>
      <w:r w:rsidR="00D70809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="00D70809">
        <w:rPr>
          <w:rFonts w:ascii="Times New Roman" w:hAnsi="Times New Roman" w:cs="Times New Roman"/>
          <w:sz w:val="24"/>
          <w:szCs w:val="24"/>
        </w:rPr>
        <w:t xml:space="preserve"> контрол върху </w:t>
      </w:r>
      <w:r w:rsidRPr="00C15BE5">
        <w:rPr>
          <w:rFonts w:ascii="Times New Roman" w:hAnsi="Times New Roman" w:cs="Times New Roman"/>
          <w:sz w:val="24"/>
          <w:szCs w:val="24"/>
        </w:rPr>
        <w:t>процедурите за обществени поръчки за избор на изпълнител, съгласно утвърдената от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изпълнителния директор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„Процедура за осъществяване на предварителна проверка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контрол върху процедури за обществени поръчки за одобрени инвестиционни</w:t>
      </w:r>
      <w:r w:rsidR="00AB4BE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разходи, финансирани изцяло или частично със средства от Европейския земеделски фонд за</w:t>
      </w:r>
      <w:r w:rsidR="00AB4BE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развитие на селските райони”, публикувана на официалната интернет страница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dfz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bg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), наричана по-долу за краткост „утвърдена от изпълнителния директор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процедура” или „Процедурата за осъществяване на предварителна проверка и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контрол''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, и е съгласувал възложените обществени поръчки за изпълнение на дейностите по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одобрения проект.</w:t>
      </w:r>
    </w:p>
    <w:p w:rsidR="00BD3302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5. инвестицията е извършена, съобразно условията</w:t>
      </w:r>
      <w:r w:rsidR="00AC5EF5">
        <w:rPr>
          <w:rFonts w:ascii="Times New Roman" w:hAnsi="Times New Roman" w:cs="Times New Roman"/>
          <w:sz w:val="24"/>
          <w:szCs w:val="24"/>
        </w:rPr>
        <w:t xml:space="preserve"> и сроковете, определени в този </w:t>
      </w:r>
      <w:r w:rsidRPr="00C15BE5">
        <w:rPr>
          <w:rFonts w:ascii="Times New Roman" w:hAnsi="Times New Roman" w:cs="Times New Roman"/>
          <w:sz w:val="24"/>
          <w:szCs w:val="24"/>
        </w:rPr>
        <w:t>договор, договора/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ите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за възлагане на обществена/и поръчка/и за изпълнение на дейностите по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одобрения проект.</w:t>
      </w:r>
    </w:p>
    <w:p w:rsidR="00AC5EF5" w:rsidRPr="00C15BE5" w:rsidRDefault="00AC5EF5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(2) Размерът и начинът на определяне на д</w:t>
      </w:r>
      <w:r w:rsidR="00AC5EF5">
        <w:rPr>
          <w:rFonts w:ascii="Times New Roman" w:hAnsi="Times New Roman" w:cs="Times New Roman"/>
          <w:sz w:val="24"/>
          <w:szCs w:val="24"/>
        </w:rPr>
        <w:t xml:space="preserve">ължимите плащания по договора и </w:t>
      </w:r>
      <w:r w:rsidRPr="00C15BE5">
        <w:rPr>
          <w:rFonts w:ascii="Times New Roman" w:hAnsi="Times New Roman" w:cs="Times New Roman"/>
          <w:sz w:val="24"/>
          <w:szCs w:val="24"/>
        </w:rPr>
        <w:t>подлежащите на възстановяване суми, както и налаганите от Разплащателна агенция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административни санкции са в съответствие с изискванията по чл. 35 от Делегиран регламент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(ЕС) № 640/2014 и се определя въз основа на утвърдена от изпълнителния директор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Методика за отказване, намаляване и оттегляне на финансовата помощ, която е публикувана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 официалната интернет страница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dfz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bg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).</w:t>
      </w:r>
    </w:p>
    <w:p w:rsidR="00BD3302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Когато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получил авансово и/и</w:t>
      </w:r>
      <w:r w:rsidR="00AC5EF5">
        <w:rPr>
          <w:rFonts w:ascii="Times New Roman" w:hAnsi="Times New Roman" w:cs="Times New Roman"/>
          <w:sz w:val="24"/>
          <w:szCs w:val="24"/>
        </w:rPr>
        <w:t xml:space="preserve">ли междинно плащане и условията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 този договор са изпълнени,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извършва окончателно плащане до размера по ал. 1,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като приспада изплатената по заявката за авансово и/или междинно плащане финансова помощ.</w:t>
      </w:r>
    </w:p>
    <w:p w:rsidR="00AC5EF5" w:rsidRPr="00C15BE5" w:rsidRDefault="00AC5EF5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CE36D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5EF5">
        <w:rPr>
          <w:rFonts w:ascii="Times New Roman" w:hAnsi="Times New Roman" w:cs="Times New Roman"/>
          <w:b/>
          <w:sz w:val="24"/>
          <w:szCs w:val="24"/>
        </w:rPr>
        <w:t>Чл. 5.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Изплащането на финансовата помощ се извършва по банков път по банковата</w:t>
      </w:r>
      <w:r w:rsidR="00CE36D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сметка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, посочена в този договор, а за </w:t>
      </w:r>
      <w:r w:rsidRPr="00AC5EF5">
        <w:rPr>
          <w:rFonts w:ascii="Times New Roman" w:hAnsi="Times New Roman" w:cs="Times New Roman"/>
          <w:b/>
          <w:sz w:val="24"/>
          <w:szCs w:val="24"/>
        </w:rPr>
        <w:t>ПОЛЗВАТЕЛИ – ОБЩИНИ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по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отделна извънбюджетна банкова сметка за средства от Европейския съюз по конкретния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проект.</w:t>
      </w:r>
    </w:p>
    <w:p w:rsidR="00AC5EF5" w:rsidRPr="00C15BE5" w:rsidRDefault="00AC5EF5" w:rsidP="00AC5EF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AC5EF5" w:rsidRDefault="00BD3302" w:rsidP="00AC5EF5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EF5">
        <w:rPr>
          <w:rFonts w:ascii="Times New Roman" w:hAnsi="Times New Roman" w:cs="Times New Roman"/>
          <w:b/>
          <w:sz w:val="24"/>
          <w:szCs w:val="24"/>
        </w:rPr>
        <w:t>ІІІ. СРОК НА ДОГОВОРА</w:t>
      </w:r>
    </w:p>
    <w:p w:rsidR="00AC5EF5" w:rsidRPr="00C15BE5" w:rsidRDefault="00AC5EF5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5EF5">
        <w:rPr>
          <w:rFonts w:ascii="Times New Roman" w:hAnsi="Times New Roman" w:cs="Times New Roman"/>
          <w:b/>
          <w:sz w:val="24"/>
          <w:szCs w:val="24"/>
        </w:rPr>
        <w:t>Чл. 6.</w:t>
      </w:r>
      <w:r w:rsidRPr="00C15BE5">
        <w:rPr>
          <w:rFonts w:ascii="Times New Roman" w:hAnsi="Times New Roman" w:cs="Times New Roman"/>
          <w:sz w:val="24"/>
          <w:szCs w:val="24"/>
        </w:rPr>
        <w:t xml:space="preserve"> (1)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се задължава да и</w:t>
      </w:r>
      <w:r w:rsidR="00AC5EF5">
        <w:rPr>
          <w:rFonts w:ascii="Times New Roman" w:hAnsi="Times New Roman" w:cs="Times New Roman"/>
          <w:sz w:val="24"/>
          <w:szCs w:val="24"/>
        </w:rPr>
        <w:t xml:space="preserve">звърши инвестицията и да подаде </w:t>
      </w:r>
      <w:r w:rsidRPr="00C15BE5">
        <w:rPr>
          <w:rFonts w:ascii="Times New Roman" w:hAnsi="Times New Roman" w:cs="Times New Roman"/>
          <w:sz w:val="24"/>
          <w:szCs w:val="24"/>
        </w:rPr>
        <w:t>окомплектована заявка за окончателно плащане в срок до: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>1. 24 месеца от датата на подписването на договора за предоставяне на финансова</w:t>
      </w:r>
    </w:p>
    <w:p w:rsidR="00BD3302" w:rsidRPr="00C15BE5" w:rsidRDefault="00BD3302" w:rsidP="00AC5EF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помощ с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</w:t>
      </w:r>
      <w:r w:rsidRPr="00AC5EF5">
        <w:rPr>
          <w:rFonts w:ascii="Times New Roman" w:hAnsi="Times New Roman" w:cs="Times New Roman"/>
          <w:b/>
          <w:sz w:val="24"/>
          <w:szCs w:val="24"/>
        </w:rPr>
        <w:t>ПОЛЗВАТЕЛИ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 помощта, които не се явяват възложители по чл. 5 и 6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от Закона за обществените поръчки;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36 месеца от датата на подписването на договора за предоставяне на финансова</w:t>
      </w:r>
    </w:p>
    <w:p w:rsidR="00BD3302" w:rsidRDefault="00BD3302" w:rsidP="00AC5EF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помощ с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</w:t>
      </w:r>
      <w:r w:rsidRPr="00AC5EF5">
        <w:rPr>
          <w:rFonts w:ascii="Times New Roman" w:hAnsi="Times New Roman" w:cs="Times New Roman"/>
          <w:b/>
          <w:sz w:val="24"/>
          <w:szCs w:val="24"/>
        </w:rPr>
        <w:t>ПОЛЗВАТЕЛИ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 помощта, които се явяват възложители по чл. 5 и 6 от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Закона за обществените поръчки.</w:t>
      </w:r>
    </w:p>
    <w:p w:rsidR="00AC5EF5" w:rsidRPr="00C15BE5" w:rsidRDefault="00AC5EF5" w:rsidP="00AC5EF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Когато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възложител по чл. 5 и 6 от Закона за обществените</w:t>
      </w:r>
    </w:p>
    <w:p w:rsidR="00BD3302" w:rsidRPr="00C15BE5" w:rsidRDefault="00BD3302" w:rsidP="00AC5EF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поръчки, крайният срок за публикуване на обявлението за откриване на процедурите за</w:t>
      </w:r>
    </w:p>
    <w:p w:rsidR="00BD3302" w:rsidRDefault="00BD3302" w:rsidP="00AC5EF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възлагане на обществени поръчки за избор на изпълнител за всички разходи в проекта е до четири месеца от датата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 сключване на настоящия договор за предоставяне на финансова помощ.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помощта уведомява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публикуване на всяко обявление в срок до седем работни дни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от датата на публикуването.</w:t>
      </w:r>
    </w:p>
    <w:p w:rsidR="00AC5EF5" w:rsidRPr="00C15BE5" w:rsidRDefault="00AC5EF5" w:rsidP="00AC5EF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се задължава:</w:t>
      </w:r>
    </w:p>
    <w:p w:rsidR="00BD3302" w:rsidRPr="00C15BE5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да започне реалното изпълнение на инвестицията в</w:t>
      </w:r>
      <w:r w:rsidR="00AC5EF5">
        <w:rPr>
          <w:rFonts w:ascii="Times New Roman" w:hAnsi="Times New Roman" w:cs="Times New Roman"/>
          <w:sz w:val="24"/>
          <w:szCs w:val="24"/>
        </w:rPr>
        <w:t xml:space="preserve"> срок не по-дълъг от дванадесет </w:t>
      </w:r>
      <w:r w:rsidRPr="00C15BE5">
        <w:rPr>
          <w:rFonts w:ascii="Times New Roman" w:hAnsi="Times New Roman" w:cs="Times New Roman"/>
          <w:sz w:val="24"/>
          <w:szCs w:val="24"/>
        </w:rPr>
        <w:t xml:space="preserve">месеца от сключване на договора, ако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е възложител по чл. 5 и 6 от Закона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за обществените поръчки;</w:t>
      </w:r>
    </w:p>
    <w:p w:rsidR="00BD3302" w:rsidRPr="00C15BE5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да започне реалното изпълнение на инвестицията в сро</w:t>
      </w:r>
      <w:r w:rsidR="00AC5EF5">
        <w:rPr>
          <w:rFonts w:ascii="Times New Roman" w:hAnsi="Times New Roman" w:cs="Times New Roman"/>
          <w:sz w:val="24"/>
          <w:szCs w:val="24"/>
        </w:rPr>
        <w:t xml:space="preserve">к не по-дълъг от шест месеца от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получаване от страна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 последното по време решение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съгласуване на възложена обществена поръчка за изпълнение на дейност от одобрения проект,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ако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възложител по чл. 5 и 6 от Закона за обществените поръчки;</w:t>
      </w:r>
    </w:p>
    <w:p w:rsidR="00BD3302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3. в срока по т. 1, респективно по т. 2,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се задължава д</w:t>
      </w:r>
      <w:r w:rsidR="00AC5EF5">
        <w:rPr>
          <w:rFonts w:ascii="Times New Roman" w:hAnsi="Times New Roman" w:cs="Times New Roman"/>
          <w:sz w:val="24"/>
          <w:szCs w:val="24"/>
        </w:rPr>
        <w:t xml:space="preserve">а уведоми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започналото изпълнение, като представи доказателства за това.</w:t>
      </w:r>
    </w:p>
    <w:p w:rsidR="00AC5EF5" w:rsidRPr="00C15BE5" w:rsidRDefault="00AC5EF5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(4)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да спазва всички дог</w:t>
      </w:r>
      <w:r w:rsidR="00AC5EF5">
        <w:rPr>
          <w:rFonts w:ascii="Times New Roman" w:hAnsi="Times New Roman" w:cs="Times New Roman"/>
          <w:sz w:val="24"/>
          <w:szCs w:val="24"/>
        </w:rPr>
        <w:t xml:space="preserve">оворни и нормативни задължения, </w:t>
      </w:r>
      <w:r w:rsidRPr="00C15BE5">
        <w:rPr>
          <w:rFonts w:ascii="Times New Roman" w:hAnsi="Times New Roman" w:cs="Times New Roman"/>
          <w:sz w:val="24"/>
          <w:szCs w:val="24"/>
        </w:rPr>
        <w:t>както и всички други ангажименти, които произтичат от предоставеното подпомагане, за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периода от склю</w:t>
      </w:r>
      <w:r w:rsidR="00AC5EF5">
        <w:rPr>
          <w:rFonts w:ascii="Times New Roman" w:hAnsi="Times New Roman" w:cs="Times New Roman"/>
          <w:sz w:val="24"/>
          <w:szCs w:val="24"/>
        </w:rPr>
        <w:t>ч</w:t>
      </w:r>
      <w:r w:rsidRPr="00C15BE5">
        <w:rPr>
          <w:rFonts w:ascii="Times New Roman" w:hAnsi="Times New Roman" w:cs="Times New Roman"/>
          <w:sz w:val="24"/>
          <w:szCs w:val="24"/>
        </w:rPr>
        <w:t>ване на договора до изтичането на пет години от датата на получаване на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окончателното плащане, а в случаите на държавна или минимална помощ – в срок до десет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години от датата на сключване на договора за предоставяне на финансова помощ.</w:t>
      </w:r>
    </w:p>
    <w:p w:rsidR="00AC5EF5" w:rsidRPr="00C15BE5" w:rsidRDefault="00AC5EF5" w:rsidP="00AC5EF5">
      <w:pPr>
        <w:spacing w:after="0" w:line="23" w:lineRule="atLeas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D3302" w:rsidRPr="00AC5EF5" w:rsidRDefault="00BD3302" w:rsidP="00AC5EF5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EF5">
        <w:rPr>
          <w:rFonts w:ascii="Times New Roman" w:hAnsi="Times New Roman" w:cs="Times New Roman"/>
          <w:b/>
          <w:sz w:val="24"/>
          <w:szCs w:val="24"/>
        </w:rPr>
        <w:t>ІV. ПРАВА И ЗАДЪЛЖЕНИЯ НА СТРАНИТЕ</w:t>
      </w:r>
    </w:p>
    <w:p w:rsidR="00AC5EF5" w:rsidRPr="00C15BE5" w:rsidRDefault="00AC5EF5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AC5EF5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EF5">
        <w:rPr>
          <w:rFonts w:ascii="Times New Roman" w:hAnsi="Times New Roman" w:cs="Times New Roman"/>
          <w:b/>
          <w:sz w:val="24"/>
          <w:szCs w:val="24"/>
        </w:rPr>
        <w:t xml:space="preserve">ПРАВА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</w:p>
    <w:p w:rsidR="00AC5EF5" w:rsidRPr="00AC5EF5" w:rsidRDefault="00AC5EF5" w:rsidP="00AC5EF5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302" w:rsidRDefault="00BD3302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5EF5">
        <w:rPr>
          <w:rFonts w:ascii="Times New Roman" w:hAnsi="Times New Roman" w:cs="Times New Roman"/>
          <w:b/>
          <w:sz w:val="24"/>
          <w:szCs w:val="24"/>
        </w:rPr>
        <w:t>Чл. 7.</w:t>
      </w:r>
      <w:r w:rsidRPr="00C15BE5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има право да одобри изменение на дого</w:t>
      </w:r>
      <w:r w:rsidR="007479FD">
        <w:rPr>
          <w:rFonts w:ascii="Times New Roman" w:hAnsi="Times New Roman" w:cs="Times New Roman"/>
          <w:sz w:val="24"/>
          <w:szCs w:val="24"/>
        </w:rPr>
        <w:t xml:space="preserve">вора при условията на </w:t>
      </w:r>
      <w:r w:rsidR="007479FD" w:rsidRPr="00107388">
        <w:rPr>
          <w:rFonts w:ascii="Times New Roman" w:hAnsi="Times New Roman" w:cs="Times New Roman"/>
          <w:sz w:val="24"/>
          <w:szCs w:val="24"/>
        </w:rPr>
        <w:t>чл. 2</w:t>
      </w:r>
      <w:r w:rsidR="00A23D9D" w:rsidRPr="00107388">
        <w:rPr>
          <w:rFonts w:ascii="Times New Roman" w:hAnsi="Times New Roman" w:cs="Times New Roman"/>
          <w:sz w:val="24"/>
          <w:szCs w:val="24"/>
        </w:rPr>
        <w:t>2</w:t>
      </w:r>
      <w:r w:rsidR="007479FD" w:rsidRPr="00107388">
        <w:rPr>
          <w:rFonts w:ascii="Times New Roman" w:hAnsi="Times New Roman" w:cs="Times New Roman"/>
          <w:sz w:val="24"/>
          <w:szCs w:val="24"/>
        </w:rPr>
        <w:t xml:space="preserve"> </w:t>
      </w:r>
      <w:r w:rsidR="007479FD">
        <w:rPr>
          <w:rFonts w:ascii="Times New Roman" w:hAnsi="Times New Roman" w:cs="Times New Roman"/>
          <w:sz w:val="24"/>
          <w:szCs w:val="24"/>
        </w:rPr>
        <w:t xml:space="preserve">от </w:t>
      </w:r>
      <w:r w:rsidRPr="00C15BE5">
        <w:rPr>
          <w:rFonts w:ascii="Times New Roman" w:hAnsi="Times New Roman" w:cs="Times New Roman"/>
          <w:sz w:val="24"/>
          <w:szCs w:val="24"/>
        </w:rPr>
        <w:t>същия.</w:t>
      </w:r>
    </w:p>
    <w:p w:rsidR="007479FD" w:rsidRPr="00C15BE5" w:rsidRDefault="007479FD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79FD">
        <w:rPr>
          <w:rFonts w:ascii="Times New Roman" w:hAnsi="Times New Roman" w:cs="Times New Roman"/>
          <w:b/>
          <w:sz w:val="24"/>
          <w:szCs w:val="24"/>
        </w:rPr>
        <w:t>Чл. 8.</w:t>
      </w:r>
      <w:r w:rsidRPr="00C15BE5">
        <w:rPr>
          <w:rFonts w:ascii="Times New Roman" w:hAnsi="Times New Roman" w:cs="Times New Roman"/>
          <w:sz w:val="24"/>
          <w:szCs w:val="24"/>
        </w:rPr>
        <w:t xml:space="preserve"> (1)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има право да упражнява постояне</w:t>
      </w:r>
      <w:r w:rsidR="007479FD">
        <w:rPr>
          <w:rFonts w:ascii="Times New Roman" w:hAnsi="Times New Roman" w:cs="Times New Roman"/>
          <w:sz w:val="24"/>
          <w:szCs w:val="24"/>
        </w:rPr>
        <w:t xml:space="preserve">н, текущ и </w:t>
      </w:r>
      <w:proofErr w:type="spellStart"/>
      <w:r w:rsidR="007479FD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="007479FD">
        <w:rPr>
          <w:rFonts w:ascii="Times New Roman" w:hAnsi="Times New Roman" w:cs="Times New Roman"/>
          <w:sz w:val="24"/>
          <w:szCs w:val="24"/>
        </w:rPr>
        <w:t xml:space="preserve"> контрол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точното извършване на дейностите по одобрения проект.</w:t>
      </w:r>
      <w:r w:rsidR="007479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6D3" w:rsidRDefault="00CE36D3" w:rsidP="00CE36D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BD3302" w:rsidRPr="00C15BE5" w:rsidRDefault="00CE36D3" w:rsidP="00CE36D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D3302" w:rsidRPr="00C15BE5">
        <w:rPr>
          <w:rFonts w:ascii="Times New Roman" w:hAnsi="Times New Roman" w:cs="Times New Roman"/>
          <w:sz w:val="24"/>
          <w:szCs w:val="24"/>
        </w:rPr>
        <w:t>(2) За целевото използване на инвестицията и за спазване на всички договорни и</w:t>
      </w:r>
    </w:p>
    <w:p w:rsidR="00BD3302" w:rsidRPr="00C15BE5" w:rsidRDefault="00BD3302" w:rsidP="00CE36D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нормативни задължения,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>:</w:t>
      </w:r>
    </w:p>
    <w:p w:rsidR="00BD3302" w:rsidRPr="007479FD" w:rsidRDefault="00BD3302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color w:val="323E4F" w:themeColor="text2" w:themeShade="BF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извършва административни проверки и проверки</w:t>
      </w:r>
      <w:r w:rsidR="007479FD">
        <w:rPr>
          <w:rFonts w:ascii="Times New Roman" w:hAnsi="Times New Roman" w:cs="Times New Roman"/>
          <w:sz w:val="24"/>
          <w:szCs w:val="24"/>
        </w:rPr>
        <w:t xml:space="preserve"> на място съгласно националното </w:t>
      </w:r>
      <w:r w:rsidRPr="00C15BE5">
        <w:rPr>
          <w:rFonts w:ascii="Times New Roman" w:hAnsi="Times New Roman" w:cs="Times New Roman"/>
          <w:sz w:val="24"/>
          <w:szCs w:val="24"/>
        </w:rPr>
        <w:t xml:space="preserve">законодателство, приложимите актове на правото </w:t>
      </w:r>
      <w:r w:rsidR="00CE36D3">
        <w:rPr>
          <w:rFonts w:ascii="Times New Roman" w:hAnsi="Times New Roman" w:cs="Times New Roman"/>
          <w:sz w:val="24"/>
          <w:szCs w:val="24"/>
        </w:rPr>
        <w:t>на Европейския съюз, 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 2016</w:t>
      </w:r>
      <w:r w:rsidR="007479FD">
        <w:rPr>
          <w:rFonts w:ascii="Times New Roman" w:hAnsi="Times New Roman" w:cs="Times New Roman"/>
          <w:sz w:val="24"/>
          <w:szCs w:val="24"/>
        </w:rPr>
        <w:t>г. и този договор.</w:t>
      </w:r>
    </w:p>
    <w:p w:rsidR="00BD3302" w:rsidRPr="00C15BE5" w:rsidRDefault="00BD3302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>2. проверява материалните ценности, счетов</w:t>
      </w:r>
      <w:r w:rsidR="007479FD">
        <w:rPr>
          <w:rFonts w:ascii="Times New Roman" w:hAnsi="Times New Roman" w:cs="Times New Roman"/>
          <w:sz w:val="24"/>
          <w:szCs w:val="24"/>
        </w:rPr>
        <w:t xml:space="preserve">одната отчетност, документите и </w:t>
      </w:r>
      <w:r w:rsidRPr="00C15BE5">
        <w:rPr>
          <w:rFonts w:ascii="Times New Roman" w:hAnsi="Times New Roman" w:cs="Times New Roman"/>
          <w:sz w:val="24"/>
          <w:szCs w:val="24"/>
        </w:rPr>
        <w:t>техническите носители на информация, както и техническото оборудване за нейното набиране</w:t>
      </w:r>
      <w:r w:rsidR="007479FD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 програмно осигуряване във връзка с одобрената инвестиция;</w:t>
      </w:r>
    </w:p>
    <w:p w:rsidR="00BD3302" w:rsidRPr="00C15BE5" w:rsidRDefault="00BD3302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3. в определен срок изисква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или </w:t>
      </w:r>
      <w:r w:rsidR="007479FD">
        <w:rPr>
          <w:rFonts w:ascii="Times New Roman" w:hAnsi="Times New Roman" w:cs="Times New Roman"/>
          <w:sz w:val="24"/>
          <w:szCs w:val="24"/>
        </w:rPr>
        <w:t xml:space="preserve">от упълномощените от него лица, </w:t>
      </w:r>
      <w:r w:rsidRPr="00C15BE5">
        <w:rPr>
          <w:rFonts w:ascii="Times New Roman" w:hAnsi="Times New Roman" w:cs="Times New Roman"/>
          <w:sz w:val="24"/>
          <w:szCs w:val="24"/>
        </w:rPr>
        <w:t>както и от неговите контрагенти по подпомаганите дейности документи, сведения, справки и</w:t>
      </w:r>
      <w:r w:rsidR="007479FD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всяка друга информация за осъществяването на подпомаганата дейност.</w:t>
      </w:r>
    </w:p>
    <w:p w:rsidR="00BD3302" w:rsidRDefault="00BD3302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4. осъществява предварителна проверка и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</w:t>
      </w:r>
      <w:r w:rsidR="007479FD">
        <w:rPr>
          <w:rFonts w:ascii="Times New Roman" w:hAnsi="Times New Roman" w:cs="Times New Roman"/>
          <w:sz w:val="24"/>
          <w:szCs w:val="24"/>
        </w:rPr>
        <w:t xml:space="preserve">онтрол върху обществени поръчки </w:t>
      </w:r>
      <w:r w:rsidRPr="00C15BE5">
        <w:rPr>
          <w:rFonts w:ascii="Times New Roman" w:hAnsi="Times New Roman" w:cs="Times New Roman"/>
          <w:sz w:val="24"/>
          <w:szCs w:val="24"/>
        </w:rPr>
        <w:t xml:space="preserve">съгласно утвърдени от изпълнителния директор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указания за предварителни</w:t>
      </w:r>
      <w:r w:rsidR="007479FD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проверки и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контрол.</w:t>
      </w:r>
    </w:p>
    <w:p w:rsidR="007479FD" w:rsidRPr="00C15BE5" w:rsidRDefault="007479FD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има право да публикува информация за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7479FD">
        <w:rPr>
          <w:rFonts w:ascii="Times New Roman" w:hAnsi="Times New Roman" w:cs="Times New Roman"/>
          <w:sz w:val="24"/>
          <w:szCs w:val="24"/>
        </w:rPr>
        <w:t xml:space="preserve"> с цел осигуряване </w:t>
      </w:r>
      <w:r w:rsidRPr="00C15BE5">
        <w:rPr>
          <w:rFonts w:ascii="Times New Roman" w:hAnsi="Times New Roman" w:cs="Times New Roman"/>
          <w:sz w:val="24"/>
          <w:szCs w:val="24"/>
        </w:rPr>
        <w:t>на публичност и прозрачност при предоставяне на помощта и при условията, определени с</w:t>
      </w:r>
      <w:r w:rsidR="007479FD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нормативен акт.</w:t>
      </w:r>
    </w:p>
    <w:p w:rsidR="007479FD" w:rsidRPr="00C15BE5" w:rsidRDefault="007479FD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1E135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(4)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има право да преценява обоснов</w:t>
      </w:r>
      <w:r w:rsidR="007479FD">
        <w:rPr>
          <w:rFonts w:ascii="Times New Roman" w:hAnsi="Times New Roman" w:cs="Times New Roman"/>
          <w:sz w:val="24"/>
          <w:szCs w:val="24"/>
        </w:rPr>
        <w:t xml:space="preserve">аността на заявените разходи на </w:t>
      </w:r>
      <w:r w:rsidRPr="00C15BE5">
        <w:rPr>
          <w:rFonts w:ascii="Times New Roman" w:hAnsi="Times New Roman" w:cs="Times New Roman"/>
          <w:sz w:val="24"/>
          <w:szCs w:val="24"/>
        </w:rPr>
        <w:t>представените „Технически проект” или „Работен проект” чрез съпоставяне с референтни</w:t>
      </w:r>
      <w:r w:rsidR="007479FD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разходи или сравняване на оферти, когато при изпълнението на строително-монтажните работи</w:t>
      </w:r>
      <w:r w:rsidR="007479FD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настъпят промени в тях и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представи за съгласуване във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7479FD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коригирания „Технически проект” или „Работен проект” преди подаване на заявка за междинно</w:t>
      </w:r>
      <w:r w:rsidR="001E135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или окончателно плащане.</w:t>
      </w:r>
    </w:p>
    <w:p w:rsidR="001B022C" w:rsidRPr="00C15BE5" w:rsidRDefault="001B022C" w:rsidP="001E135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022C">
        <w:rPr>
          <w:rFonts w:ascii="Times New Roman" w:hAnsi="Times New Roman" w:cs="Times New Roman"/>
          <w:sz w:val="24"/>
          <w:szCs w:val="24"/>
        </w:rPr>
        <w:t xml:space="preserve">(5)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1B022C">
        <w:rPr>
          <w:rFonts w:ascii="Times New Roman" w:hAnsi="Times New Roman" w:cs="Times New Roman"/>
          <w:sz w:val="24"/>
          <w:szCs w:val="24"/>
        </w:rPr>
        <w:t xml:space="preserve"> осъществява проверка дали проектът генерира нетни приходи за периода.</w:t>
      </w:r>
    </w:p>
    <w:p w:rsidR="001B022C" w:rsidRPr="00C15BE5" w:rsidRDefault="001B022C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(6)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има право да извършва контрола по ал. 1 в срок до 6 месеца след изтичане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 срока по чл. 6, ал. 4.</w:t>
      </w:r>
    </w:p>
    <w:p w:rsidR="001B022C" w:rsidRPr="00C15BE5" w:rsidRDefault="001B022C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CE36D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022C">
        <w:rPr>
          <w:rFonts w:ascii="Times New Roman" w:hAnsi="Times New Roman" w:cs="Times New Roman"/>
          <w:b/>
          <w:sz w:val="24"/>
          <w:szCs w:val="24"/>
        </w:rPr>
        <w:t>Чл. 9</w:t>
      </w:r>
      <w:r w:rsidRPr="00C15BE5">
        <w:rPr>
          <w:rFonts w:ascii="Times New Roman" w:hAnsi="Times New Roman" w:cs="Times New Roman"/>
          <w:sz w:val="24"/>
          <w:szCs w:val="24"/>
        </w:rPr>
        <w:t xml:space="preserve">. (1)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може да откаже плащането, да намали договорената финансова</w:t>
      </w:r>
      <w:r w:rsidR="00CE36D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помощ, както и да изиска възстановяване на част или цялата финансова помощ, когато: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установи при проверките п</w:t>
      </w:r>
      <w:r w:rsidR="00CE36D3">
        <w:rPr>
          <w:rFonts w:ascii="Times New Roman" w:hAnsi="Times New Roman" w:cs="Times New Roman"/>
          <w:sz w:val="24"/>
          <w:szCs w:val="24"/>
        </w:rPr>
        <w:t>о 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 2016 г.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нередовност на документите или непълнота или неяснота на заявените данни и посочените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факти, несъответствие на представените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документи с действителното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фактическо положение, както и ако не са отстранени или не са представени изисканите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документи в определения срок, когато е дадена такава възможност.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несъответствие с целите, дейностите и изиск</w:t>
      </w:r>
      <w:r w:rsidR="00CE36D3">
        <w:rPr>
          <w:rFonts w:ascii="Times New Roman" w:hAnsi="Times New Roman" w:cs="Times New Roman"/>
          <w:sz w:val="24"/>
          <w:szCs w:val="24"/>
        </w:rPr>
        <w:t>ванията</w:t>
      </w:r>
      <w:ins w:id="7" w:author="user" w:date="2018-03-20T14:39:00Z">
        <w:r w:rsidR="00A23D9D">
          <w:rPr>
            <w:rFonts w:ascii="Times New Roman" w:hAnsi="Times New Roman" w:cs="Times New Roman"/>
            <w:sz w:val="24"/>
            <w:szCs w:val="24"/>
          </w:rPr>
          <w:t>,</w:t>
        </w:r>
      </w:ins>
      <w:r w:rsidR="00CE36D3">
        <w:rPr>
          <w:rFonts w:ascii="Times New Roman" w:hAnsi="Times New Roman" w:cs="Times New Roman"/>
          <w:sz w:val="24"/>
          <w:szCs w:val="24"/>
        </w:rPr>
        <w:t xml:space="preserve"> определени с 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2016 г. или с приложим акт на правото на Европейския съюз или неспазване на един или повече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от критериите за подбор, по отношение на които проектът е бил одобрен, с изключение на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критериите за брой население, което ще се възползва от услугата, и нивото на безработицата.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3. инвестицията не е изпълнена съгласно настоящия договор и одобрения проект.</w:t>
      </w:r>
    </w:p>
    <w:p w:rsidR="00BD3302" w:rsidRPr="00C15BE5" w:rsidRDefault="00BD3302" w:rsidP="00CE36D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4. при налагане на административна санкция по чл. 63 от Регламент за изпълнение (ЕС)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№ 809/2014 на Комисията от 17 юли 2014 г. за определяне на правила за прилагането на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Регламент (ЕС) № 1306/2013 на Европейския парламент и на Съвета по отношение на</w:t>
      </w:r>
      <w:r w:rsidR="00CE36D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интегрираната система за администриране и контрол, мерките за развитие на селските райони и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кръстосаното съответствие (ОВ, L 227/69 от 31 юли 2014 г.), наричан по-нататък „Регламент за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изпълнение (ЕС) № 809/2014“.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5. заявката за плащане не е окомплектована с всички изискуеми документи съгласно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="00CE36D3">
        <w:rPr>
          <w:rFonts w:ascii="Times New Roman" w:hAnsi="Times New Roman" w:cs="Times New Roman"/>
          <w:sz w:val="24"/>
          <w:szCs w:val="24"/>
        </w:rPr>
        <w:t>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 2016 г. в срока по чл.6, ал. 1 от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настоящия договор.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>6. след извършване на проверка по букви "iii" и "v" от Раздел 2 "Контролни дейности", т.А "Процедури по одобряване на заявленията" от Приложение № I към Делегиран регламент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(ЕС) № 907/2014 </w:t>
      </w:r>
      <w:r w:rsidRPr="001B022C">
        <w:rPr>
          <w:rFonts w:ascii="Times New Roman" w:hAnsi="Times New Roman" w:cs="Times New Roman"/>
          <w:b/>
          <w:sz w:val="24"/>
          <w:szCs w:val="24"/>
        </w:rPr>
        <w:t>на Комисията от 11 март 2014 година за допълнение на Регламент (ЕС)</w:t>
      </w:r>
      <w:r w:rsidR="001B022C" w:rsidRPr="001B0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022C">
        <w:rPr>
          <w:rFonts w:ascii="Times New Roman" w:hAnsi="Times New Roman" w:cs="Times New Roman"/>
          <w:b/>
          <w:sz w:val="24"/>
          <w:szCs w:val="24"/>
        </w:rPr>
        <w:t>№ 1306/2013 на Европейския парламент и на Съвета във връзка с разплащателните</w:t>
      </w:r>
      <w:r w:rsidR="001B022C" w:rsidRPr="001B0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022C">
        <w:rPr>
          <w:rFonts w:ascii="Times New Roman" w:hAnsi="Times New Roman" w:cs="Times New Roman"/>
          <w:b/>
          <w:sz w:val="24"/>
          <w:szCs w:val="24"/>
        </w:rPr>
        <w:t xml:space="preserve">агенции и други органи, финансовото управление, уравняването на сметки, </w:t>
      </w:r>
      <w:proofErr w:type="spellStart"/>
      <w:r w:rsidRPr="001B022C">
        <w:rPr>
          <w:rFonts w:ascii="Times New Roman" w:hAnsi="Times New Roman" w:cs="Times New Roman"/>
          <w:b/>
          <w:sz w:val="24"/>
          <w:szCs w:val="24"/>
        </w:rPr>
        <w:t>обезпеченията</w:t>
      </w:r>
      <w:proofErr w:type="spellEnd"/>
      <w:r w:rsidR="001B022C" w:rsidRPr="001B0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022C">
        <w:rPr>
          <w:rFonts w:ascii="Times New Roman" w:hAnsi="Times New Roman" w:cs="Times New Roman"/>
          <w:b/>
          <w:sz w:val="24"/>
          <w:szCs w:val="24"/>
        </w:rPr>
        <w:t xml:space="preserve">и използването на еврото (OB L, </w:t>
      </w:r>
      <w:proofErr w:type="spellStart"/>
      <w:r w:rsidRPr="001B022C">
        <w:rPr>
          <w:rFonts w:ascii="Times New Roman" w:hAnsi="Times New Roman" w:cs="Times New Roman"/>
          <w:b/>
          <w:sz w:val="24"/>
          <w:szCs w:val="24"/>
        </w:rPr>
        <w:t>L</w:t>
      </w:r>
      <w:proofErr w:type="spellEnd"/>
      <w:r w:rsidRPr="001B022C">
        <w:rPr>
          <w:rFonts w:ascii="Times New Roman" w:hAnsi="Times New Roman" w:cs="Times New Roman"/>
          <w:b/>
          <w:sz w:val="24"/>
          <w:szCs w:val="24"/>
        </w:rPr>
        <w:t xml:space="preserve"> 255/18 от 28 август 2014 г.)</w:t>
      </w:r>
      <w:r w:rsidRPr="00C15BE5">
        <w:rPr>
          <w:rFonts w:ascii="Times New Roman" w:hAnsi="Times New Roman" w:cs="Times New Roman"/>
          <w:sz w:val="24"/>
          <w:szCs w:val="24"/>
        </w:rPr>
        <w:t xml:space="preserve"> във връзка с чл. 48, параграф 2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от Регламент за изпълнение (ЕС) № 809/2014 се установи, че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>, одобреният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проект или заявените за финансово подпомагане разходи не отговарят на изискванията за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допустимост за подпомагане.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7. подпомаганите активи не се използват съгласно предназначението и при условията</w:t>
      </w:r>
      <w:r w:rsidR="00373F53">
        <w:rPr>
          <w:rFonts w:ascii="Times New Roman" w:hAnsi="Times New Roman" w:cs="Times New Roman"/>
          <w:sz w:val="24"/>
          <w:szCs w:val="24"/>
        </w:rPr>
        <w:t>,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посочени в одобрения проект;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8.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или упълномощен негов представител е възпрепятствал или осуетил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извършването на проверка</w:t>
      </w:r>
      <w:r w:rsidR="00CE36D3">
        <w:rPr>
          <w:rFonts w:ascii="Times New Roman" w:hAnsi="Times New Roman" w:cs="Times New Roman"/>
          <w:sz w:val="24"/>
          <w:szCs w:val="24"/>
        </w:rPr>
        <w:t xml:space="preserve"> по 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 2016 г. или по действащ акт на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правото на Европейския съюз;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9. пред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са представени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неистински документи или такива с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невярно съдържание такива, независимо дали вината е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10. при установяване на нарушения по чл. 35 от Делегиран регламент (ЕС) № 640/2014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 Комисията от 11 март 2014 г. за допълнение на Регламент (ЕС) № 1306/2013 на Европейския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парламент и на Съвета по отношение на интегрираната система за администриране и контрол и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условията за отказ или оттегляне на плащанията и административните санкции, приложими към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директните плащания, подпомагането на развитието на селските райони и кръстосаното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съответствие (ОВ, L 181/48 от 20 юни 2014 г.).</w:t>
      </w:r>
    </w:p>
    <w:p w:rsidR="00BD3302" w:rsidRPr="002F0578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11. </w:t>
      </w:r>
      <w:r w:rsidR="004612F3" w:rsidRPr="002F0578">
        <w:rPr>
          <w:rFonts w:ascii="Times New Roman" w:hAnsi="Times New Roman" w:cs="Times New Roman"/>
          <w:b/>
          <w:sz w:val="24"/>
          <w:szCs w:val="24"/>
        </w:rPr>
        <w:t>ФОНДЪТ</w:t>
      </w:r>
      <w:r w:rsidRPr="002F0578">
        <w:rPr>
          <w:rFonts w:ascii="Times New Roman" w:hAnsi="Times New Roman" w:cs="Times New Roman"/>
          <w:sz w:val="24"/>
          <w:szCs w:val="24"/>
        </w:rPr>
        <w:t xml:space="preserve"> е установил някоя от хипотезите </w:t>
      </w:r>
      <w:r w:rsidR="00CE36D3" w:rsidRPr="002F0578">
        <w:rPr>
          <w:rFonts w:ascii="Times New Roman" w:hAnsi="Times New Roman" w:cs="Times New Roman"/>
          <w:sz w:val="24"/>
          <w:szCs w:val="24"/>
        </w:rPr>
        <w:t>на чл.12</w:t>
      </w:r>
      <w:r w:rsidR="00760CBD" w:rsidRPr="002F0578">
        <w:rPr>
          <w:rFonts w:ascii="Times New Roman" w:hAnsi="Times New Roman" w:cs="Times New Roman"/>
          <w:sz w:val="24"/>
          <w:szCs w:val="24"/>
        </w:rPr>
        <w:t>, ал.3</w:t>
      </w:r>
      <w:r w:rsidRPr="002F0578">
        <w:rPr>
          <w:rFonts w:ascii="Times New Roman" w:hAnsi="Times New Roman" w:cs="Times New Roman"/>
          <w:sz w:val="24"/>
          <w:szCs w:val="24"/>
        </w:rPr>
        <w:t xml:space="preserve"> от </w:t>
      </w:r>
      <w:r w:rsidR="00760CBD" w:rsidRPr="002F0578">
        <w:rPr>
          <w:rFonts w:ascii="Times New Roman" w:hAnsi="Times New Roman" w:cs="Times New Roman"/>
          <w:sz w:val="24"/>
          <w:szCs w:val="24"/>
        </w:rPr>
        <w:t>Наредба № 2</w:t>
      </w:r>
      <w:r w:rsidRPr="002F0578">
        <w:rPr>
          <w:rFonts w:ascii="Times New Roman" w:hAnsi="Times New Roman" w:cs="Times New Roman"/>
          <w:sz w:val="24"/>
          <w:szCs w:val="24"/>
        </w:rPr>
        <w:t>2 от 2016 г.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12.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укрил или не е уведомил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факти и обстоятелства от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значение за изпълнението на одобрения проект с цел да получи подпомагане.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13.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е спазил Закона за обществените поръчки и свързаните с него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подзаконови нормативни актове за изпълнение на дейностите по одобрения проект</w:t>
      </w:r>
    </w:p>
    <w:p w:rsidR="00BD3302" w:rsidRPr="00C15BE5" w:rsidRDefault="00BD3302" w:rsidP="001B022C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констатирано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оправомощен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контролен орган,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одитни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или сертифициращи органи.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В тези случаи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налага финансови корекции за установените нарушения по реда на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C5ED8">
        <w:rPr>
          <w:rFonts w:ascii="Times New Roman" w:hAnsi="Times New Roman" w:cs="Times New Roman"/>
          <w:b/>
          <w:sz w:val="24"/>
          <w:szCs w:val="24"/>
        </w:rPr>
        <w:t>НАРЕДБА за посочване на нередности, представляващи основания за извършване на</w:t>
      </w:r>
      <w:r w:rsidR="001B022C" w:rsidRPr="00CC5E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ED8">
        <w:rPr>
          <w:rFonts w:ascii="Times New Roman" w:hAnsi="Times New Roman" w:cs="Times New Roman"/>
          <w:b/>
          <w:sz w:val="24"/>
          <w:szCs w:val="24"/>
        </w:rPr>
        <w:t>финансови корекции, и процентните показатели за определяне размера на финансовите</w:t>
      </w:r>
      <w:r w:rsidR="001B022C" w:rsidRPr="00CC5E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ED8">
        <w:rPr>
          <w:rFonts w:ascii="Times New Roman" w:hAnsi="Times New Roman" w:cs="Times New Roman"/>
          <w:b/>
          <w:sz w:val="24"/>
          <w:szCs w:val="24"/>
        </w:rPr>
        <w:t>корекции по реда на Закона за управление на средствата от Европейските структурни и</w:t>
      </w:r>
      <w:r w:rsidR="001B022C" w:rsidRPr="00CC5E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ED8">
        <w:rPr>
          <w:rFonts w:ascii="Times New Roman" w:hAnsi="Times New Roman" w:cs="Times New Roman"/>
          <w:b/>
          <w:sz w:val="24"/>
          <w:szCs w:val="24"/>
        </w:rPr>
        <w:t>инвестиционни фондове и Насоките за определяне на финансови корекции, които трябва</w:t>
      </w:r>
      <w:r w:rsidR="001B022C" w:rsidRPr="00CC5E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ED8">
        <w:rPr>
          <w:rFonts w:ascii="Times New Roman" w:hAnsi="Times New Roman" w:cs="Times New Roman"/>
          <w:b/>
          <w:sz w:val="24"/>
          <w:szCs w:val="24"/>
        </w:rPr>
        <w:t>да бъдат внесени във финансирани от Съюза разходи в рамките на споделеното</w:t>
      </w:r>
      <w:r w:rsidR="001B022C" w:rsidRPr="00CC5E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ED8">
        <w:rPr>
          <w:rFonts w:ascii="Times New Roman" w:hAnsi="Times New Roman" w:cs="Times New Roman"/>
          <w:b/>
          <w:sz w:val="24"/>
          <w:szCs w:val="24"/>
        </w:rPr>
        <w:t>управление, в случай на неспазване на правилата за възлагане на обществени поръчки,</w:t>
      </w:r>
      <w:r w:rsidR="001B022C" w:rsidRPr="00CC5E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ED8">
        <w:rPr>
          <w:rFonts w:ascii="Times New Roman" w:hAnsi="Times New Roman" w:cs="Times New Roman"/>
          <w:b/>
          <w:sz w:val="24"/>
          <w:szCs w:val="24"/>
        </w:rPr>
        <w:t>одобрени с Решение С(2013) 9527 от 19 декември 2013 г. на Европейската комисия.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14.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e спазил стандартизираните изи</w:t>
      </w:r>
      <w:r w:rsidR="006D7CB6">
        <w:rPr>
          <w:rFonts w:ascii="Times New Roman" w:hAnsi="Times New Roman" w:cs="Times New Roman"/>
          <w:sz w:val="24"/>
          <w:szCs w:val="24"/>
        </w:rPr>
        <w:t xml:space="preserve">сквания и документи, по реда на </w:t>
      </w:r>
      <w:r w:rsidRPr="00C15BE5">
        <w:rPr>
          <w:rFonts w:ascii="Times New Roman" w:hAnsi="Times New Roman" w:cs="Times New Roman"/>
          <w:sz w:val="24"/>
          <w:szCs w:val="24"/>
        </w:rPr>
        <w:t>чл. 229, ал. 1, т. 4 от Закона за обществените поръчки или „Указанията за п</w:t>
      </w:r>
      <w:r w:rsidR="006D7CB6">
        <w:rPr>
          <w:rFonts w:ascii="Times New Roman" w:hAnsi="Times New Roman" w:cs="Times New Roman"/>
          <w:sz w:val="24"/>
          <w:szCs w:val="24"/>
        </w:rPr>
        <w:t xml:space="preserve">редварителни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проверки и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контрол във връзка с провеждане на обществени поръчки по проекти,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финансирани от ДФ „Земеделие” –РА по ПРСР 2014-2020 г.” публикувани на официалната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интернет страница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dfz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bg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), констатирано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или друг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оправомощен</w:t>
      </w:r>
      <w:proofErr w:type="spellEnd"/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орган.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15.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е изпълнил дадените му указания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6D7CB6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6D7CB6">
        <w:rPr>
          <w:rFonts w:ascii="Times New Roman" w:hAnsi="Times New Roman" w:cs="Times New Roman"/>
          <w:sz w:val="24"/>
          <w:szCs w:val="24"/>
        </w:rPr>
        <w:t>оправомощен</w:t>
      </w:r>
      <w:proofErr w:type="spellEnd"/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контролен орган при осъществяване на предварителна проверка относно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lastRenderedPageBreak/>
        <w:t>законосъбразността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на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планираните обществени поръчки за възлагане на дейностите по одобрения проект.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16. дейностите, разходите или извършените п</w:t>
      </w:r>
      <w:r w:rsidR="006D7CB6">
        <w:rPr>
          <w:rFonts w:ascii="Times New Roman" w:hAnsi="Times New Roman" w:cs="Times New Roman"/>
          <w:sz w:val="24"/>
          <w:szCs w:val="24"/>
        </w:rPr>
        <w:t xml:space="preserve">лащания, свързани с предмета на </w:t>
      </w:r>
      <w:r w:rsidRPr="00C15BE5">
        <w:rPr>
          <w:rFonts w:ascii="Times New Roman" w:hAnsi="Times New Roman" w:cs="Times New Roman"/>
          <w:sz w:val="24"/>
          <w:szCs w:val="24"/>
        </w:rPr>
        <w:t>инвестицията, са направени преди датата на подаване на заявлението за подпомагане, с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изключение на допустимите за финансиране предвар</w:t>
      </w:r>
      <w:r w:rsidR="00760CBD">
        <w:rPr>
          <w:rFonts w:ascii="Times New Roman" w:hAnsi="Times New Roman" w:cs="Times New Roman"/>
          <w:sz w:val="24"/>
          <w:szCs w:val="24"/>
        </w:rPr>
        <w:t>ителни разходи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17.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или друг компетентен орган установи, че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6D7CB6">
        <w:rPr>
          <w:rFonts w:ascii="Times New Roman" w:hAnsi="Times New Roman" w:cs="Times New Roman"/>
          <w:sz w:val="24"/>
          <w:szCs w:val="24"/>
        </w:rPr>
        <w:t xml:space="preserve"> на помощта е </w:t>
      </w:r>
      <w:r w:rsidRPr="00C15BE5">
        <w:rPr>
          <w:rFonts w:ascii="Times New Roman" w:hAnsi="Times New Roman" w:cs="Times New Roman"/>
          <w:sz w:val="24"/>
          <w:szCs w:val="24"/>
        </w:rPr>
        <w:t>създал изкуствено условия, необходими за получаване на помощта, с цел осъществяване на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предимство или облага в противоречие с целите на мярката, в нарушение на европейското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право или българското законодателство.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18. е установено, че за същата инвестиция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6D7CB6">
        <w:rPr>
          <w:rFonts w:ascii="Times New Roman" w:hAnsi="Times New Roman" w:cs="Times New Roman"/>
          <w:sz w:val="24"/>
          <w:szCs w:val="24"/>
        </w:rPr>
        <w:t xml:space="preserve"> се подпомага и по други </w:t>
      </w:r>
      <w:r w:rsidRPr="00C15BE5">
        <w:rPr>
          <w:rFonts w:ascii="Times New Roman" w:hAnsi="Times New Roman" w:cs="Times New Roman"/>
          <w:sz w:val="24"/>
          <w:szCs w:val="24"/>
        </w:rPr>
        <w:t>програми, независимо от техния източник – европейски или друг, както и други форми на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държавно подпомагане.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19.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е започнал изпълнението на ин</w:t>
      </w:r>
      <w:r w:rsidR="006D7CB6">
        <w:rPr>
          <w:rFonts w:ascii="Times New Roman" w:hAnsi="Times New Roman" w:cs="Times New Roman"/>
          <w:sz w:val="24"/>
          <w:szCs w:val="24"/>
        </w:rPr>
        <w:t xml:space="preserve">вестицията в срока съгласно чл. </w:t>
      </w:r>
      <w:r w:rsidRPr="00C15BE5">
        <w:rPr>
          <w:rFonts w:ascii="Times New Roman" w:hAnsi="Times New Roman" w:cs="Times New Roman"/>
          <w:sz w:val="24"/>
          <w:szCs w:val="24"/>
        </w:rPr>
        <w:t>6, ал. 3 от настоящия договор.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20.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възложител по чл. 5 и 6 от Зако</w:t>
      </w:r>
      <w:r w:rsidR="006D7CB6">
        <w:rPr>
          <w:rFonts w:ascii="Times New Roman" w:hAnsi="Times New Roman" w:cs="Times New Roman"/>
          <w:sz w:val="24"/>
          <w:szCs w:val="24"/>
        </w:rPr>
        <w:t xml:space="preserve">на за обществените поръчки не е </w:t>
      </w:r>
      <w:r w:rsidRPr="00C15BE5">
        <w:rPr>
          <w:rFonts w:ascii="Times New Roman" w:hAnsi="Times New Roman" w:cs="Times New Roman"/>
          <w:sz w:val="24"/>
          <w:szCs w:val="24"/>
        </w:rPr>
        <w:t>спазил крайният срок за публикуване на обявлението за откриване на процедурите за възлагане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 обществена поръчка за избор на изпълнител за всички разходи и не е изпълнил задължението в указания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срок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съгласно чл. 22, ал. 3 от настоящия договор.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21. обекти - недвижими културни ценности, предм</w:t>
      </w:r>
      <w:r w:rsidR="006D7CB6">
        <w:rPr>
          <w:rFonts w:ascii="Times New Roman" w:hAnsi="Times New Roman" w:cs="Times New Roman"/>
          <w:sz w:val="24"/>
          <w:szCs w:val="24"/>
        </w:rPr>
        <w:t xml:space="preserve">ет на инвестицията по настоящия </w:t>
      </w:r>
      <w:r w:rsidRPr="00C15BE5">
        <w:rPr>
          <w:rFonts w:ascii="Times New Roman" w:hAnsi="Times New Roman" w:cs="Times New Roman"/>
          <w:sz w:val="24"/>
          <w:szCs w:val="24"/>
        </w:rPr>
        <w:t>договор, не са въведени в експлоатация по реда на Закона за устройство на територията.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22. заявените за възстановяване разходи не отговарят</w:t>
      </w:r>
      <w:r w:rsidR="006D7CB6">
        <w:rPr>
          <w:rFonts w:ascii="Times New Roman" w:hAnsi="Times New Roman" w:cs="Times New Roman"/>
          <w:sz w:val="24"/>
          <w:szCs w:val="24"/>
        </w:rPr>
        <w:t xml:space="preserve"> на едно или повече от следните </w:t>
      </w:r>
      <w:r w:rsidRPr="00C15BE5">
        <w:rPr>
          <w:rFonts w:ascii="Times New Roman" w:hAnsi="Times New Roman" w:cs="Times New Roman"/>
          <w:sz w:val="24"/>
          <w:szCs w:val="24"/>
        </w:rPr>
        <w:t>условия: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а) действително са извършени и изплатени на избр</w:t>
      </w:r>
      <w:r w:rsidR="006D7CB6">
        <w:rPr>
          <w:rFonts w:ascii="Times New Roman" w:hAnsi="Times New Roman" w:cs="Times New Roman"/>
          <w:sz w:val="24"/>
          <w:szCs w:val="24"/>
        </w:rPr>
        <w:t xml:space="preserve">ания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6D7CB6">
        <w:rPr>
          <w:rFonts w:ascii="Times New Roman" w:hAnsi="Times New Roman" w:cs="Times New Roman"/>
          <w:sz w:val="24"/>
          <w:szCs w:val="24"/>
        </w:rPr>
        <w:t xml:space="preserve"> и одобрен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изпълнител/доставчик, респ. на лице, което се явява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оправомощено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да получи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плащането по силата на договор;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б) извършени са срещу съответните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разхо</w:t>
      </w:r>
      <w:r w:rsidR="00760CBD">
        <w:rPr>
          <w:rFonts w:ascii="Times New Roman" w:hAnsi="Times New Roman" w:cs="Times New Roman"/>
          <w:sz w:val="24"/>
          <w:szCs w:val="24"/>
        </w:rPr>
        <w:t>до</w:t>
      </w:r>
      <w:r w:rsidRPr="00C15BE5">
        <w:rPr>
          <w:rFonts w:ascii="Times New Roman" w:hAnsi="Times New Roman" w:cs="Times New Roman"/>
          <w:sz w:val="24"/>
          <w:szCs w:val="24"/>
        </w:rPr>
        <w:t>оправдателни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докумен</w:t>
      </w:r>
      <w:r w:rsidR="006D7CB6">
        <w:rPr>
          <w:rFonts w:ascii="Times New Roman" w:hAnsi="Times New Roman" w:cs="Times New Roman"/>
          <w:sz w:val="24"/>
          <w:szCs w:val="24"/>
        </w:rPr>
        <w:t xml:space="preserve">ти – фактури или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документи с еквивалентна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доказателствена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стойност;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в) извършени са в парична форма и платени по банков път;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г) отразени са в счетоводната и данъчната </w:t>
      </w:r>
      <w:r w:rsidR="006D7CB6">
        <w:rPr>
          <w:rFonts w:ascii="Times New Roman" w:hAnsi="Times New Roman" w:cs="Times New Roman"/>
          <w:sz w:val="24"/>
          <w:szCs w:val="24"/>
        </w:rPr>
        <w:t xml:space="preserve">документация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6D7CB6">
        <w:rPr>
          <w:rFonts w:ascii="Times New Roman" w:hAnsi="Times New Roman" w:cs="Times New Roman"/>
          <w:sz w:val="24"/>
          <w:szCs w:val="24"/>
        </w:rPr>
        <w:t xml:space="preserve"> чрез </w:t>
      </w:r>
      <w:r w:rsidRPr="00C15BE5">
        <w:rPr>
          <w:rFonts w:ascii="Times New Roman" w:hAnsi="Times New Roman" w:cs="Times New Roman"/>
          <w:sz w:val="24"/>
          <w:szCs w:val="24"/>
        </w:rPr>
        <w:t>отделни счетоводни аналитични сметки или в отделна счетоводна система и да могат да се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проследят;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д) извършени са в съответствие с принципите за добро финансово управление, съгласно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Регламент (ЕС, ЕВРАТОМ) № 966/2012 </w:t>
      </w:r>
      <w:r w:rsidRPr="006D7CB6">
        <w:rPr>
          <w:rFonts w:ascii="Times New Roman" w:hAnsi="Times New Roman" w:cs="Times New Roman"/>
          <w:b/>
          <w:sz w:val="24"/>
          <w:szCs w:val="24"/>
        </w:rPr>
        <w:t>на Европейския парламент и на Съвета от</w:t>
      </w:r>
      <w:r w:rsidR="006D7CB6" w:rsidRPr="006D7C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7CB6">
        <w:rPr>
          <w:rFonts w:ascii="Times New Roman" w:hAnsi="Times New Roman" w:cs="Times New Roman"/>
          <w:b/>
          <w:sz w:val="24"/>
          <w:szCs w:val="24"/>
        </w:rPr>
        <w:t>25 октомври 2012 относно финансовите правила, приложими за общия бюджет на Съюза и</w:t>
      </w:r>
      <w:r w:rsidR="006D7CB6" w:rsidRPr="006D7C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7CB6">
        <w:rPr>
          <w:rFonts w:ascii="Times New Roman" w:hAnsi="Times New Roman" w:cs="Times New Roman"/>
          <w:b/>
          <w:sz w:val="24"/>
          <w:szCs w:val="24"/>
        </w:rPr>
        <w:t xml:space="preserve">за отмяна на Регламент (ЕО, </w:t>
      </w:r>
      <w:proofErr w:type="spellStart"/>
      <w:r w:rsidRPr="006D7CB6">
        <w:rPr>
          <w:rFonts w:ascii="Times New Roman" w:hAnsi="Times New Roman" w:cs="Times New Roman"/>
          <w:b/>
          <w:sz w:val="24"/>
          <w:szCs w:val="24"/>
        </w:rPr>
        <w:t>Евратом</w:t>
      </w:r>
      <w:proofErr w:type="spellEnd"/>
      <w:r w:rsidRPr="006D7CB6">
        <w:rPr>
          <w:rFonts w:ascii="Times New Roman" w:hAnsi="Times New Roman" w:cs="Times New Roman"/>
          <w:b/>
          <w:sz w:val="24"/>
          <w:szCs w:val="24"/>
        </w:rPr>
        <w:t xml:space="preserve">) № 1605/2002 на Съвета </w:t>
      </w:r>
      <w:r w:rsidRPr="00C15BE5">
        <w:rPr>
          <w:rFonts w:ascii="Times New Roman" w:hAnsi="Times New Roman" w:cs="Times New Roman"/>
          <w:sz w:val="24"/>
          <w:szCs w:val="24"/>
        </w:rPr>
        <w:t>(ОВ, L 298 от 26 октомври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2012 г.);</w:t>
      </w:r>
    </w:p>
    <w:p w:rsidR="00BD3302" w:rsidRPr="00C15BE5" w:rsidRDefault="00BD3302" w:rsidP="00760CB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23. от заявената финансова помощ не е приспадната положителната разлика между</w:t>
      </w:r>
      <w:r w:rsidR="00760CBD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нетните приходи при изпълнението на проекта и нетните приходи, одобрени по проект, за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периода от сключване на договора до датата на подаване на заявката за окончателно плащане.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Когато не всички заявени разходи са допустими за подпомагане нетните приходи се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разпределят пропорционално между общите допустими разходи и недопустимите разходи.</w:t>
      </w:r>
    </w:p>
    <w:p w:rsidR="00BD3302" w:rsidRPr="002F0578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24. не е възстановена неприспаднатата от получен</w:t>
      </w:r>
      <w:r w:rsidR="006D7CB6">
        <w:rPr>
          <w:rFonts w:ascii="Times New Roman" w:hAnsi="Times New Roman" w:cs="Times New Roman"/>
          <w:sz w:val="24"/>
          <w:szCs w:val="24"/>
        </w:rPr>
        <w:t xml:space="preserve">ата финансова помощ положителна </w:t>
      </w:r>
      <w:r w:rsidRPr="00C15BE5">
        <w:rPr>
          <w:rFonts w:ascii="Times New Roman" w:hAnsi="Times New Roman" w:cs="Times New Roman"/>
          <w:sz w:val="24"/>
          <w:szCs w:val="24"/>
        </w:rPr>
        <w:t>разлика между нетните приходи при изпълнението на проекта и нетните приходи одобрени по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проект, за периода от сключване на договора до изтичане на срока</w:t>
      </w:r>
      <w:r w:rsidR="00767CA4">
        <w:rPr>
          <w:rFonts w:ascii="Times New Roman" w:hAnsi="Times New Roman" w:cs="Times New Roman"/>
          <w:sz w:val="24"/>
          <w:szCs w:val="24"/>
        </w:rPr>
        <w:t>.</w:t>
      </w:r>
    </w:p>
    <w:p w:rsidR="006D7CB6" w:rsidRPr="00C15BE5" w:rsidRDefault="006D7CB6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6D7CB6" w:rsidRDefault="00BD3302" w:rsidP="006D7CB6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CB6">
        <w:rPr>
          <w:rFonts w:ascii="Times New Roman" w:hAnsi="Times New Roman" w:cs="Times New Roman"/>
          <w:b/>
          <w:sz w:val="24"/>
          <w:szCs w:val="24"/>
        </w:rPr>
        <w:t xml:space="preserve">ЗАДЪЛЖЕНИЯ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</w:p>
    <w:p w:rsidR="00936E1A" w:rsidRDefault="00936E1A" w:rsidP="006D7CB6">
      <w:pPr>
        <w:spacing w:after="0" w:line="23" w:lineRule="atLeast"/>
        <w:ind w:firstLine="567"/>
        <w:jc w:val="both"/>
        <w:rPr>
          <w:ins w:id="8" w:author="User" w:date="2018-03-20T22:24:00Z"/>
          <w:rFonts w:ascii="Times New Roman" w:hAnsi="Times New Roman" w:cs="Times New Roman"/>
          <w:b/>
          <w:sz w:val="24"/>
          <w:szCs w:val="24"/>
        </w:rPr>
      </w:pPr>
    </w:p>
    <w:p w:rsidR="00BD3302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7CB6">
        <w:rPr>
          <w:rFonts w:ascii="Times New Roman" w:hAnsi="Times New Roman" w:cs="Times New Roman"/>
          <w:b/>
          <w:sz w:val="24"/>
          <w:szCs w:val="24"/>
        </w:rPr>
        <w:t>Чл. 10.</w:t>
      </w:r>
      <w:r w:rsidRPr="00C15BE5">
        <w:rPr>
          <w:rFonts w:ascii="Times New Roman" w:hAnsi="Times New Roman" w:cs="Times New Roman"/>
          <w:sz w:val="24"/>
          <w:szCs w:val="24"/>
        </w:rPr>
        <w:t xml:space="preserve"> (1)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уведомява писмено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6D7CB6">
        <w:rPr>
          <w:rFonts w:ascii="Times New Roman" w:hAnsi="Times New Roman" w:cs="Times New Roman"/>
          <w:sz w:val="24"/>
          <w:szCs w:val="24"/>
        </w:rPr>
        <w:t xml:space="preserve"> за окончателния размер на </w:t>
      </w:r>
      <w:r w:rsidRPr="00C15BE5">
        <w:rPr>
          <w:rFonts w:ascii="Times New Roman" w:hAnsi="Times New Roman" w:cs="Times New Roman"/>
          <w:sz w:val="24"/>
          <w:szCs w:val="24"/>
        </w:rPr>
        <w:t xml:space="preserve">финансовата помощ за действително направените и платени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допустими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разходи или за отказа да бъде изплатена помощта, като посочи мотивите за това.</w:t>
      </w:r>
    </w:p>
    <w:p w:rsidR="006D7CB6" w:rsidRPr="00C15BE5" w:rsidRDefault="006D7CB6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изплаща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</w:t>
      </w:r>
      <w:r w:rsidR="006D7CB6">
        <w:rPr>
          <w:rFonts w:ascii="Times New Roman" w:hAnsi="Times New Roman" w:cs="Times New Roman"/>
          <w:sz w:val="24"/>
          <w:szCs w:val="24"/>
        </w:rPr>
        <w:t xml:space="preserve">омощта до одобрения размер след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извършване на цялата инвестиция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 при изпълнение на всички, предвидени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 този договор и нормативни актове условия и изисквания.</w:t>
      </w:r>
    </w:p>
    <w:p w:rsidR="006D7CB6" w:rsidRPr="00C15BE5" w:rsidRDefault="006D7CB6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оказва съдействие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6D7CB6">
        <w:rPr>
          <w:rFonts w:ascii="Times New Roman" w:hAnsi="Times New Roman" w:cs="Times New Roman"/>
          <w:sz w:val="24"/>
          <w:szCs w:val="24"/>
        </w:rPr>
        <w:t xml:space="preserve"> и го уведомява писмено в </w:t>
      </w:r>
      <w:r w:rsidRPr="00C15BE5">
        <w:rPr>
          <w:rFonts w:ascii="Times New Roman" w:hAnsi="Times New Roman" w:cs="Times New Roman"/>
          <w:sz w:val="24"/>
          <w:szCs w:val="24"/>
        </w:rPr>
        <w:t>нормативно установените случаи и срокове. При установяване на пропуски или други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нередовности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в заявления и документи към тях, както и при необходимост от представяне на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допълнителни документи при непълнота или неяснота на заявените данни,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уведомява писмено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като му определя срок за отстраняване на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нередовностите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,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или за представяне на допълнително изискани документи,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относими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по преценка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точното изпълнение, на което и да е от задълженията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>, както и спазването на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други негови ангажименти, произтичащи от предоставеното подпомагане.</w:t>
      </w:r>
    </w:p>
    <w:p w:rsidR="006D7CB6" w:rsidRPr="00C15BE5" w:rsidRDefault="006D7CB6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26207B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(4)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извършва предварителна проверка в срок до 20 работни дни </w:t>
      </w:r>
      <w:r w:rsidR="0026207B">
        <w:rPr>
          <w:rFonts w:ascii="Times New Roman" w:hAnsi="Times New Roman" w:cs="Times New Roman"/>
          <w:sz w:val="24"/>
          <w:szCs w:val="24"/>
        </w:rPr>
        <w:t xml:space="preserve">от </w:t>
      </w:r>
      <w:r w:rsidRPr="00C15BE5">
        <w:rPr>
          <w:rFonts w:ascii="Times New Roman" w:hAnsi="Times New Roman" w:cs="Times New Roman"/>
          <w:sz w:val="24"/>
          <w:szCs w:val="24"/>
        </w:rPr>
        <w:t>получаването на списъка на планираните обществени поръчки, който следва да е по образец,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утвърден от изпълнителния директор на РА и публикуван на официалната интернет страница на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ДФ „Земеделие”, ведно с останалите изискуеми съгласно Указанията по чл. 8, ал. 2, т. 4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документи. В зависимост от констатациите при извършената проверка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съгласува без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забележки или съгласува със забележки представените документи, като дава задължителни за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указания за отстраняване на констатираните пропуски, които същият е длъжен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да спази при откриване на процедурата за възлагане на обществената поръчка, респ. при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възлагането й по ред, определен</w:t>
      </w:r>
      <w:r w:rsidR="00767CA4">
        <w:rPr>
          <w:rFonts w:ascii="Times New Roman" w:hAnsi="Times New Roman" w:cs="Times New Roman"/>
          <w:sz w:val="24"/>
          <w:szCs w:val="24"/>
        </w:rPr>
        <w:t xml:space="preserve"> в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Закона за обществените поръчки.</w:t>
      </w:r>
    </w:p>
    <w:p w:rsidR="0026207B" w:rsidRPr="00C15BE5" w:rsidRDefault="0026207B" w:rsidP="0026207B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760CBD" w:rsidP="0026207B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 Въз осно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ва на констатациите от извършения </w:t>
      </w:r>
      <w:proofErr w:type="spellStart"/>
      <w:r w:rsidR="00BD3302" w:rsidRPr="00C15BE5">
        <w:rPr>
          <w:rFonts w:ascii="Times New Roman" w:hAnsi="Times New Roman" w:cs="Times New Roman"/>
          <w:sz w:val="24"/>
          <w:szCs w:val="24"/>
        </w:rPr>
        <w:t>п</w:t>
      </w:r>
      <w:r w:rsidR="0026207B">
        <w:rPr>
          <w:rFonts w:ascii="Times New Roman" w:hAnsi="Times New Roman" w:cs="Times New Roman"/>
          <w:sz w:val="24"/>
          <w:szCs w:val="24"/>
        </w:rPr>
        <w:t>оследващ</w:t>
      </w:r>
      <w:proofErr w:type="spellEnd"/>
      <w:r w:rsidR="0026207B">
        <w:rPr>
          <w:rFonts w:ascii="Times New Roman" w:hAnsi="Times New Roman" w:cs="Times New Roman"/>
          <w:sz w:val="24"/>
          <w:szCs w:val="24"/>
        </w:rPr>
        <w:t xml:space="preserve"> контрол на проведените 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обществени поръчки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съгласува изцяло, съгласува частично (като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налага финансова корекция съобразно чл. 9, ал. 1, т. 13 от настоящия договор) или не съгласува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(налага 100 % финансова корекция) възложената обществена поръчка, за което писмено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уведомява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BD3302" w:rsidRPr="00C15BE5">
        <w:rPr>
          <w:rFonts w:ascii="Times New Roman" w:hAnsi="Times New Roman" w:cs="Times New Roman"/>
          <w:sz w:val="24"/>
          <w:szCs w:val="24"/>
        </w:rPr>
        <w:t>.</w:t>
      </w:r>
    </w:p>
    <w:p w:rsidR="0026207B" w:rsidRPr="00C15BE5" w:rsidRDefault="0026207B" w:rsidP="0026207B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26207B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07B">
        <w:rPr>
          <w:rFonts w:ascii="Times New Roman" w:hAnsi="Times New Roman" w:cs="Times New Roman"/>
          <w:b/>
          <w:sz w:val="24"/>
          <w:szCs w:val="24"/>
        </w:rPr>
        <w:t>Чл. 11.</w:t>
      </w:r>
      <w:r w:rsidRPr="00C15BE5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осигурява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конфиденциалн</w:t>
      </w:r>
      <w:r w:rsidR="0026207B">
        <w:rPr>
          <w:rFonts w:ascii="Times New Roman" w:hAnsi="Times New Roman" w:cs="Times New Roman"/>
          <w:sz w:val="24"/>
          <w:szCs w:val="24"/>
        </w:rPr>
        <w:t>ост</w:t>
      </w:r>
      <w:proofErr w:type="spellEnd"/>
      <w:r w:rsidR="0026207B">
        <w:rPr>
          <w:rFonts w:ascii="Times New Roman" w:hAnsi="Times New Roman" w:cs="Times New Roman"/>
          <w:sz w:val="24"/>
          <w:szCs w:val="24"/>
        </w:rPr>
        <w:t xml:space="preserve"> на получената информация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 я използва единствено по начин, определен с нормативен акт.</w:t>
      </w:r>
    </w:p>
    <w:p w:rsidR="00CF35C4" w:rsidRPr="00DC097D" w:rsidRDefault="00CF35C4" w:rsidP="00DC097D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F21" w:rsidRDefault="00EC0F21" w:rsidP="00DC097D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F21">
        <w:rPr>
          <w:rFonts w:ascii="Times New Roman" w:hAnsi="Times New Roman" w:cs="Times New Roman"/>
          <w:b/>
          <w:sz w:val="24"/>
          <w:szCs w:val="24"/>
        </w:rPr>
        <w:t xml:space="preserve">ПРАВА НА </w:t>
      </w:r>
      <w:r>
        <w:rPr>
          <w:rFonts w:ascii="Times New Roman" w:hAnsi="Times New Roman" w:cs="Times New Roman"/>
          <w:b/>
          <w:sz w:val="24"/>
          <w:szCs w:val="24"/>
        </w:rPr>
        <w:t>МИГ</w:t>
      </w:r>
    </w:p>
    <w:p w:rsidR="00EC0F21" w:rsidRDefault="00EC0F21" w:rsidP="00DC097D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F21" w:rsidRDefault="00EC0F21" w:rsidP="00EC0F2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Чл.12. МИГ </w:t>
      </w:r>
      <w:r>
        <w:rPr>
          <w:rFonts w:ascii="Times New Roman" w:hAnsi="Times New Roman" w:cs="Times New Roman"/>
          <w:sz w:val="24"/>
          <w:szCs w:val="24"/>
        </w:rPr>
        <w:t>има право да бъде уведомена за определения размер на финансова помощ по всяка подадена заявка за плащане по настоящия договор или за отказа същата да бъде изплатена.</w:t>
      </w:r>
    </w:p>
    <w:p w:rsidR="00EC0F21" w:rsidRPr="00EC0F21" w:rsidRDefault="00EC0F21" w:rsidP="00EC0F2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0F21" w:rsidRDefault="00EC0F21" w:rsidP="00DC097D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ЗАДЪЛЖЕНИЯ НА МИГ</w:t>
      </w:r>
    </w:p>
    <w:p w:rsidR="00AB1823" w:rsidRDefault="00AB1823" w:rsidP="00DC097D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7CB" w:rsidRDefault="00EC0F21" w:rsidP="00EC0F2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Чл.13. МИГ </w:t>
      </w:r>
      <w:r>
        <w:rPr>
          <w:rFonts w:ascii="Times New Roman" w:hAnsi="Times New Roman" w:cs="Times New Roman"/>
          <w:sz w:val="24"/>
          <w:szCs w:val="24"/>
        </w:rPr>
        <w:t>е длъжна</w:t>
      </w:r>
      <w:r w:rsidR="00E217CB">
        <w:rPr>
          <w:rFonts w:ascii="Times New Roman" w:hAnsi="Times New Roman" w:cs="Times New Roman"/>
          <w:sz w:val="24"/>
          <w:szCs w:val="24"/>
        </w:rPr>
        <w:t>:</w:t>
      </w:r>
    </w:p>
    <w:p w:rsidR="00EC0F21" w:rsidRDefault="00E217CB" w:rsidP="00EC0F2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EC0F21">
        <w:rPr>
          <w:rFonts w:ascii="Times New Roman" w:hAnsi="Times New Roman" w:cs="Times New Roman"/>
          <w:sz w:val="24"/>
          <w:szCs w:val="24"/>
        </w:rPr>
        <w:t xml:space="preserve"> да оказва необход</w:t>
      </w:r>
      <w:r>
        <w:rPr>
          <w:rFonts w:ascii="Times New Roman" w:hAnsi="Times New Roman" w:cs="Times New Roman"/>
          <w:sz w:val="24"/>
          <w:szCs w:val="24"/>
        </w:rPr>
        <w:t xml:space="preserve">имото съдействие на </w:t>
      </w:r>
      <w:bookmarkStart w:id="9" w:name="_Hlk491350524"/>
      <w:r>
        <w:rPr>
          <w:rFonts w:ascii="Times New Roman" w:hAnsi="Times New Roman" w:cs="Times New Roman"/>
          <w:sz w:val="24"/>
          <w:szCs w:val="24"/>
        </w:rPr>
        <w:t>получателя</w:t>
      </w:r>
      <w:r w:rsidR="00EC0F21">
        <w:rPr>
          <w:rFonts w:ascii="Times New Roman" w:hAnsi="Times New Roman" w:cs="Times New Roman"/>
          <w:sz w:val="24"/>
          <w:szCs w:val="24"/>
        </w:rPr>
        <w:t xml:space="preserve"> на безвъзмездн</w:t>
      </w:r>
      <w:r>
        <w:rPr>
          <w:rFonts w:ascii="Times New Roman" w:hAnsi="Times New Roman" w:cs="Times New Roman"/>
          <w:sz w:val="24"/>
          <w:szCs w:val="24"/>
        </w:rPr>
        <w:t>а финансова помощ/</w:t>
      </w:r>
      <w:bookmarkEnd w:id="9"/>
      <w:r>
        <w:rPr>
          <w:rFonts w:ascii="Times New Roman" w:hAnsi="Times New Roman" w:cs="Times New Roman"/>
          <w:sz w:val="24"/>
          <w:szCs w:val="24"/>
        </w:rPr>
        <w:t>бенефициента</w:t>
      </w:r>
      <w:r w:rsidR="00EC0F21">
        <w:rPr>
          <w:rFonts w:ascii="Times New Roman" w:hAnsi="Times New Roman" w:cs="Times New Roman"/>
          <w:sz w:val="24"/>
          <w:szCs w:val="24"/>
        </w:rPr>
        <w:t xml:space="preserve"> във връзка със законосъобразното и правилно изпълнение на проектите</w:t>
      </w:r>
      <w:r w:rsidR="00AB1823">
        <w:rPr>
          <w:rFonts w:ascii="Times New Roman" w:hAnsi="Times New Roman" w:cs="Times New Roman"/>
          <w:sz w:val="24"/>
          <w:szCs w:val="24"/>
        </w:rPr>
        <w:t>, съобразно договорните й задължения</w:t>
      </w:r>
      <w:r>
        <w:rPr>
          <w:rFonts w:ascii="Times New Roman" w:hAnsi="Times New Roman" w:cs="Times New Roman"/>
          <w:sz w:val="24"/>
          <w:szCs w:val="24"/>
        </w:rPr>
        <w:t>, произтичащи от административните договори;</w:t>
      </w:r>
    </w:p>
    <w:p w:rsidR="00E217CB" w:rsidRDefault="00E217CB" w:rsidP="00EC0F2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да осъществява наблюдение на изпълнението на проекта;</w:t>
      </w:r>
    </w:p>
    <w:p w:rsidR="00E217CB" w:rsidRDefault="00E217CB" w:rsidP="00EC0F2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да подпомага </w:t>
      </w:r>
      <w:r w:rsidRPr="00E217CB">
        <w:rPr>
          <w:rFonts w:ascii="Times New Roman" w:hAnsi="Times New Roman" w:cs="Times New Roman"/>
          <w:sz w:val="24"/>
          <w:szCs w:val="24"/>
        </w:rPr>
        <w:t>получателя на безвъзмездна финансова помощ/</w:t>
      </w:r>
      <w:r>
        <w:rPr>
          <w:rFonts w:ascii="Times New Roman" w:hAnsi="Times New Roman" w:cs="Times New Roman"/>
          <w:sz w:val="24"/>
          <w:szCs w:val="24"/>
        </w:rPr>
        <w:t>бенефициента при подготовката на заявка за плащане до РА;</w:t>
      </w:r>
    </w:p>
    <w:p w:rsidR="00E217CB" w:rsidRDefault="00E217CB" w:rsidP="00EC0F2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да предоставя на МЗХГ и РА всяка поискана информация за осъществяването на дейностите по проекта;</w:t>
      </w:r>
    </w:p>
    <w:p w:rsidR="00E217CB" w:rsidRPr="00EC0F21" w:rsidRDefault="00E217CB" w:rsidP="0057495E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да предоставя достъп до съответните документи и да съдейства з</w:t>
      </w:r>
      <w:r w:rsidR="0057495E">
        <w:rPr>
          <w:rFonts w:ascii="Times New Roman" w:hAnsi="Times New Roman" w:cs="Times New Roman"/>
          <w:sz w:val="24"/>
          <w:szCs w:val="24"/>
        </w:rPr>
        <w:t xml:space="preserve">а осъществяване на проверки от </w:t>
      </w:r>
      <w:proofErr w:type="spellStart"/>
      <w:r w:rsidR="0057495E">
        <w:rPr>
          <w:rFonts w:ascii="Times New Roman" w:hAnsi="Times New Roman" w:cs="Times New Roman"/>
          <w:sz w:val="24"/>
          <w:szCs w:val="24"/>
        </w:rPr>
        <w:t>оправомощени</w:t>
      </w:r>
      <w:proofErr w:type="spellEnd"/>
      <w:r w:rsidR="0057495E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57495E" w:rsidRPr="0057495E">
        <w:rPr>
          <w:rFonts w:ascii="Times New Roman" w:hAnsi="Times New Roman" w:cs="Times New Roman"/>
          <w:sz w:val="24"/>
          <w:szCs w:val="24"/>
        </w:rPr>
        <w:t xml:space="preserve">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57495E" w:rsidRPr="0057495E">
        <w:rPr>
          <w:rFonts w:ascii="Times New Roman" w:hAnsi="Times New Roman" w:cs="Times New Roman"/>
          <w:sz w:val="24"/>
          <w:szCs w:val="24"/>
        </w:rPr>
        <w:t>, Министерството на земеделието, храните и горите</w:t>
      </w:r>
      <w:r w:rsidR="0057495E">
        <w:rPr>
          <w:rFonts w:ascii="Times New Roman" w:hAnsi="Times New Roman" w:cs="Times New Roman"/>
          <w:sz w:val="24"/>
          <w:szCs w:val="24"/>
        </w:rPr>
        <w:t xml:space="preserve">, Сметната палата, Европейската </w:t>
      </w:r>
      <w:r w:rsidR="0057495E" w:rsidRPr="0057495E">
        <w:rPr>
          <w:rFonts w:ascii="Times New Roman" w:hAnsi="Times New Roman" w:cs="Times New Roman"/>
          <w:sz w:val="24"/>
          <w:szCs w:val="24"/>
        </w:rPr>
        <w:t>комисия, Европейската сметна палата, Европейската служба за борба с измамите,</w:t>
      </w:r>
      <w:r w:rsidR="0057495E">
        <w:rPr>
          <w:rFonts w:ascii="Times New Roman" w:hAnsi="Times New Roman" w:cs="Times New Roman"/>
          <w:sz w:val="24"/>
          <w:szCs w:val="24"/>
        </w:rPr>
        <w:t xml:space="preserve"> </w:t>
      </w:r>
      <w:r w:rsidR="0057495E" w:rsidRPr="0057495E">
        <w:rPr>
          <w:rFonts w:ascii="Times New Roman" w:hAnsi="Times New Roman" w:cs="Times New Roman"/>
          <w:sz w:val="24"/>
          <w:szCs w:val="24"/>
        </w:rPr>
        <w:t>Сертифициращият орган и на други, определени с нормативен акт органи, включително на</w:t>
      </w:r>
      <w:r w:rsidR="0057495E">
        <w:rPr>
          <w:rFonts w:ascii="Times New Roman" w:hAnsi="Times New Roman" w:cs="Times New Roman"/>
          <w:sz w:val="24"/>
          <w:szCs w:val="24"/>
        </w:rPr>
        <w:t xml:space="preserve"> </w:t>
      </w:r>
      <w:r w:rsidR="0057495E" w:rsidRPr="0057495E">
        <w:rPr>
          <w:rFonts w:ascii="Times New Roman" w:hAnsi="Times New Roman" w:cs="Times New Roman"/>
          <w:sz w:val="24"/>
          <w:szCs w:val="24"/>
        </w:rPr>
        <w:t>институции на Европейския съюз.</w:t>
      </w:r>
    </w:p>
    <w:p w:rsidR="00EC0F21" w:rsidRDefault="00EC0F21" w:rsidP="00DC097D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302" w:rsidRPr="00DC097D" w:rsidRDefault="00BD3302" w:rsidP="00DC097D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_Hlk491349067"/>
      <w:r w:rsidRPr="00DC097D">
        <w:rPr>
          <w:rFonts w:ascii="Times New Roman" w:hAnsi="Times New Roman" w:cs="Times New Roman"/>
          <w:b/>
          <w:sz w:val="24"/>
          <w:szCs w:val="24"/>
        </w:rPr>
        <w:t xml:space="preserve">ПРАВА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</w:p>
    <w:bookmarkEnd w:id="10"/>
    <w:p w:rsidR="00DC097D" w:rsidRPr="00C15BE5" w:rsidRDefault="00DC097D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57495E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14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. (1)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има право да получи помощта до размера, определен</w:t>
      </w:r>
    </w:p>
    <w:p w:rsidR="00BD3302" w:rsidRDefault="00BD3302" w:rsidP="00AF3808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съгласно чл. 3, ал. 1 от настоящия договор за извършената инвестиция в изпълнение на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одобрения за финансиране проект, която да му бъде изплатена еднократно или чрез авансово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и/или междинно и окончателно плащане при спазване на всички условия, предвидени в този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договор.</w:t>
      </w:r>
    </w:p>
    <w:p w:rsidR="00AF3808" w:rsidRPr="00C15BE5" w:rsidRDefault="00AF3808" w:rsidP="00AF3808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BD3302" w:rsidRPr="00C15BE5" w:rsidRDefault="00BD3302" w:rsidP="00AF3808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да бъде уведомен за окончателния размер на финанс</w:t>
      </w:r>
      <w:r w:rsidR="00AF3808">
        <w:rPr>
          <w:rFonts w:ascii="Times New Roman" w:hAnsi="Times New Roman" w:cs="Times New Roman"/>
          <w:sz w:val="24"/>
          <w:szCs w:val="24"/>
        </w:rPr>
        <w:t xml:space="preserve">овата помощ или за отказа да му </w:t>
      </w:r>
      <w:r w:rsidRPr="00C15BE5">
        <w:rPr>
          <w:rFonts w:ascii="Times New Roman" w:hAnsi="Times New Roman" w:cs="Times New Roman"/>
          <w:sz w:val="24"/>
          <w:szCs w:val="24"/>
        </w:rPr>
        <w:t>бъде изплатена такава.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да получи авансово и/или междинно плащане при изпълнение на условията за това.</w:t>
      </w:r>
    </w:p>
    <w:p w:rsidR="00BD3302" w:rsidRPr="00C15BE5" w:rsidRDefault="00BD3302" w:rsidP="00AF3808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3. да присъства лично или чрез негов упълномощен п</w:t>
      </w:r>
      <w:r w:rsidR="00AF3808">
        <w:rPr>
          <w:rFonts w:ascii="Times New Roman" w:hAnsi="Times New Roman" w:cs="Times New Roman"/>
          <w:sz w:val="24"/>
          <w:szCs w:val="24"/>
        </w:rPr>
        <w:t xml:space="preserve">редставител при извършването на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преглед от служители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 документите при подаване на заявка за авансово,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междинно и/или окончателно плащане, както и да отстрани констатираните липси или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нередовности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, след което отново да подаде заявка за плащане и да получи уникален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идентификационен номер на заявката след приемане на документите за плащане в срока за това.</w:t>
      </w:r>
    </w:p>
    <w:p w:rsidR="00BD3302" w:rsidRPr="00C15BE5" w:rsidRDefault="00BD3302" w:rsidP="00AF3808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4. да присъства лично или чрез негов упълномощен п</w:t>
      </w:r>
      <w:r w:rsidR="00AF3808">
        <w:rPr>
          <w:rFonts w:ascii="Times New Roman" w:hAnsi="Times New Roman" w:cs="Times New Roman"/>
          <w:sz w:val="24"/>
          <w:szCs w:val="24"/>
        </w:rPr>
        <w:t xml:space="preserve">редставител при извършването на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проверка/посещение на място от служители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след подаване на заявка за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междинно/окончателно плащане, да му бъде представен протокол</w:t>
      </w:r>
      <w:r w:rsidR="00767CA4">
        <w:rPr>
          <w:rFonts w:ascii="Times New Roman" w:hAnsi="Times New Roman" w:cs="Times New Roman"/>
          <w:sz w:val="24"/>
          <w:szCs w:val="24"/>
        </w:rPr>
        <w:t>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 резултатите от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проверката/посещението за подпис и да напише в протокола обяснения и възражения по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направените констатации.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може писмено да направи възражения и да даде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обяснения по направените констатации пред изпълнителния директор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в срок до 10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работни дни от получаването на протокола от проверката/посещението на място.</w:t>
      </w:r>
    </w:p>
    <w:p w:rsidR="00AF3808" w:rsidRDefault="00EF4D49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D3302" w:rsidRPr="00C15BE5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="00BD3302" w:rsidRPr="00C15BE5">
        <w:rPr>
          <w:rFonts w:ascii="Times New Roman" w:hAnsi="Times New Roman" w:cs="Times New Roman"/>
          <w:sz w:val="24"/>
          <w:szCs w:val="24"/>
        </w:rPr>
        <w:t xml:space="preserve"> подаде искане за изменение на настоящия до</w:t>
      </w:r>
      <w:r w:rsidR="00AF3808">
        <w:rPr>
          <w:rFonts w:ascii="Times New Roman" w:hAnsi="Times New Roman" w:cs="Times New Roman"/>
          <w:sz w:val="24"/>
          <w:szCs w:val="24"/>
        </w:rPr>
        <w:t xml:space="preserve">говор до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AF3808">
        <w:rPr>
          <w:rFonts w:ascii="Times New Roman" w:hAnsi="Times New Roman" w:cs="Times New Roman"/>
          <w:sz w:val="24"/>
          <w:szCs w:val="24"/>
        </w:rPr>
        <w:t xml:space="preserve"> при условията на 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чл. </w:t>
      </w:r>
      <w:r w:rsidR="00BD3302" w:rsidRPr="00760CBD">
        <w:rPr>
          <w:rFonts w:ascii="Times New Roman" w:hAnsi="Times New Roman" w:cs="Times New Roman"/>
          <w:sz w:val="24"/>
          <w:szCs w:val="24"/>
        </w:rPr>
        <w:t>2</w:t>
      </w:r>
      <w:r w:rsidR="008F6BB9">
        <w:rPr>
          <w:rFonts w:ascii="Times New Roman" w:hAnsi="Times New Roman" w:cs="Times New Roman"/>
          <w:sz w:val="24"/>
          <w:szCs w:val="24"/>
        </w:rPr>
        <w:t>2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от настоящия договор.</w:t>
      </w:r>
    </w:p>
    <w:p w:rsidR="00AF3808" w:rsidRPr="00F57C79" w:rsidRDefault="00AF3808" w:rsidP="00F57C79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302" w:rsidRPr="00F57C79" w:rsidRDefault="00BD3302" w:rsidP="00F57C79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C79">
        <w:rPr>
          <w:rFonts w:ascii="Times New Roman" w:hAnsi="Times New Roman" w:cs="Times New Roman"/>
          <w:b/>
          <w:sz w:val="24"/>
          <w:szCs w:val="24"/>
        </w:rPr>
        <w:t xml:space="preserve">ЗАДЪЛЖЕНИЯ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</w:p>
    <w:p w:rsidR="00F57C79" w:rsidRPr="00C15BE5" w:rsidRDefault="00F57C79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F57C79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C79">
        <w:rPr>
          <w:rFonts w:ascii="Times New Roman" w:hAnsi="Times New Roman" w:cs="Times New Roman"/>
          <w:b/>
          <w:sz w:val="24"/>
          <w:szCs w:val="24"/>
        </w:rPr>
        <w:t>Чл. 15</w:t>
      </w:r>
      <w:r w:rsidR="00BD3302" w:rsidRPr="00F57C79">
        <w:rPr>
          <w:rFonts w:ascii="Times New Roman" w:hAnsi="Times New Roman" w:cs="Times New Roman"/>
          <w:b/>
          <w:sz w:val="24"/>
          <w:szCs w:val="24"/>
        </w:rPr>
        <w:t>.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(1)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е длъжен да извърши изцяло</w:t>
      </w:r>
      <w:r>
        <w:rPr>
          <w:rFonts w:ascii="Times New Roman" w:hAnsi="Times New Roman" w:cs="Times New Roman"/>
          <w:sz w:val="24"/>
          <w:szCs w:val="24"/>
        </w:rPr>
        <w:t xml:space="preserve"> инвестицията в срока по чл. 6, </w:t>
      </w:r>
      <w:r w:rsidR="00BD3302" w:rsidRPr="00C15BE5">
        <w:rPr>
          <w:rFonts w:ascii="Times New Roman" w:hAnsi="Times New Roman" w:cs="Times New Roman"/>
          <w:sz w:val="24"/>
          <w:szCs w:val="24"/>
        </w:rPr>
        <w:t>ал. 1 в съответствие с одобрения проект съгласно настоящия договор.</w:t>
      </w:r>
    </w:p>
    <w:p w:rsidR="00F57C79" w:rsidRPr="00C15BE5" w:rsidRDefault="00F57C79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(2) Задължението по ал. 1 включва и задължението за започване изпълнението на</w:t>
      </w:r>
    </w:p>
    <w:p w:rsidR="00BD3302" w:rsidRDefault="00BD3302" w:rsidP="00F57C7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инвестицията в срока по чл. 6, ал. 3, т. 1 или т. 2, за което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>, в същия срок, е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длъжен да уведоми писмено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 да представи доказателства за това.</w:t>
      </w:r>
    </w:p>
    <w:p w:rsidR="00F57C79" w:rsidRPr="00C15BE5" w:rsidRDefault="00F57C79" w:rsidP="00F57C7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за периода от сключ</w:t>
      </w:r>
      <w:r w:rsidR="00F57C79">
        <w:rPr>
          <w:rFonts w:ascii="Times New Roman" w:hAnsi="Times New Roman" w:cs="Times New Roman"/>
          <w:sz w:val="24"/>
          <w:szCs w:val="24"/>
        </w:rPr>
        <w:t xml:space="preserve">ване на договора до изтичане на </w:t>
      </w:r>
      <w:r w:rsidRPr="00C15BE5">
        <w:rPr>
          <w:rFonts w:ascii="Times New Roman" w:hAnsi="Times New Roman" w:cs="Times New Roman"/>
          <w:sz w:val="24"/>
          <w:szCs w:val="24"/>
        </w:rPr>
        <w:t xml:space="preserve">срока по чл. 6, ал. 4 да представя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изискваните му данни, документи или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информация.</w:t>
      </w:r>
    </w:p>
    <w:p w:rsidR="00F57C79" w:rsidRPr="00C15BE5" w:rsidRDefault="00F57C79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(4)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да осигурява достъп, своевременно съдействие, да</w:t>
      </w:r>
    </w:p>
    <w:p w:rsidR="00BD3302" w:rsidRDefault="00BD3302" w:rsidP="00F57C7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предоставя поисканите документи, данни и информация, свързани с проекта, на представители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, Министерството на земеделието, храните и горите, Сметната палата, Европейската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комисия, Европейската сметна палата, Европейск</w:t>
      </w:r>
      <w:r w:rsidR="00F57C79">
        <w:rPr>
          <w:rFonts w:ascii="Times New Roman" w:hAnsi="Times New Roman" w:cs="Times New Roman"/>
          <w:sz w:val="24"/>
          <w:szCs w:val="24"/>
        </w:rPr>
        <w:t xml:space="preserve">ата служба за борба с измамите, </w:t>
      </w:r>
      <w:r w:rsidRPr="00C15BE5">
        <w:rPr>
          <w:rFonts w:ascii="Times New Roman" w:hAnsi="Times New Roman" w:cs="Times New Roman"/>
          <w:sz w:val="24"/>
          <w:szCs w:val="24"/>
        </w:rPr>
        <w:t>Сертифициращият орган и на други, определени с нормативен акт органи, включително на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институции на Европейския съюз.</w:t>
      </w:r>
    </w:p>
    <w:p w:rsidR="00F57C79" w:rsidRPr="00C15BE5" w:rsidRDefault="00F57C79" w:rsidP="00F57C7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(5)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да осигури от своите </w:t>
      </w:r>
      <w:r w:rsidR="00F57C79">
        <w:rPr>
          <w:rFonts w:ascii="Times New Roman" w:hAnsi="Times New Roman" w:cs="Times New Roman"/>
          <w:sz w:val="24"/>
          <w:szCs w:val="24"/>
        </w:rPr>
        <w:t xml:space="preserve">контрагенти достъп, съдействие, </w:t>
      </w:r>
      <w:r w:rsidRPr="00C15BE5">
        <w:rPr>
          <w:rFonts w:ascii="Times New Roman" w:hAnsi="Times New Roman" w:cs="Times New Roman"/>
          <w:sz w:val="24"/>
          <w:szCs w:val="24"/>
        </w:rPr>
        <w:t>информация и данни свързани с проекта на лицата посочени в ал. 4.</w:t>
      </w:r>
    </w:p>
    <w:p w:rsidR="00F57C79" w:rsidRPr="00C15BE5" w:rsidRDefault="00F57C79" w:rsidP="00B21E27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</w:t>
      </w:r>
      <w:r w:rsidR="00B21E27">
        <w:rPr>
          <w:rFonts w:ascii="Times New Roman" w:hAnsi="Times New Roman" w:cs="Times New Roman"/>
          <w:sz w:val="24"/>
          <w:szCs w:val="24"/>
        </w:rPr>
        <w:t>6</w:t>
      </w:r>
      <w:r w:rsidRPr="00C15BE5">
        <w:rPr>
          <w:rFonts w:ascii="Times New Roman" w:hAnsi="Times New Roman" w:cs="Times New Roman"/>
          <w:sz w:val="24"/>
          <w:szCs w:val="24"/>
        </w:rPr>
        <w:t xml:space="preserve">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да предостави и</w:t>
      </w:r>
      <w:r w:rsidR="00F57C79">
        <w:rPr>
          <w:rFonts w:ascii="Times New Roman" w:hAnsi="Times New Roman" w:cs="Times New Roman"/>
          <w:sz w:val="24"/>
          <w:szCs w:val="24"/>
        </w:rPr>
        <w:t xml:space="preserve">зисканите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F57C79">
        <w:rPr>
          <w:rFonts w:ascii="Times New Roman" w:hAnsi="Times New Roman" w:cs="Times New Roman"/>
          <w:sz w:val="24"/>
          <w:szCs w:val="24"/>
        </w:rPr>
        <w:t xml:space="preserve"> допълнителни </w:t>
      </w:r>
      <w:r w:rsidRPr="00C15BE5">
        <w:rPr>
          <w:rFonts w:ascii="Times New Roman" w:hAnsi="Times New Roman" w:cs="Times New Roman"/>
          <w:sz w:val="24"/>
          <w:szCs w:val="24"/>
        </w:rPr>
        <w:t>документи свързани с изпълнението на проекта.</w:t>
      </w:r>
    </w:p>
    <w:p w:rsidR="00F57C79" w:rsidRPr="00C15BE5" w:rsidRDefault="00F57C79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</w:t>
      </w:r>
      <w:r w:rsidR="00B21E27">
        <w:rPr>
          <w:rFonts w:ascii="Times New Roman" w:hAnsi="Times New Roman" w:cs="Times New Roman"/>
          <w:sz w:val="24"/>
          <w:szCs w:val="24"/>
        </w:rPr>
        <w:t>7</w:t>
      </w:r>
      <w:r w:rsidRPr="00C15BE5">
        <w:rPr>
          <w:rFonts w:ascii="Times New Roman" w:hAnsi="Times New Roman" w:cs="Times New Roman"/>
          <w:sz w:val="24"/>
          <w:szCs w:val="24"/>
        </w:rPr>
        <w:t xml:space="preserve">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да застрахова имущест</w:t>
      </w:r>
      <w:r w:rsidR="00F57C79">
        <w:rPr>
          <w:rFonts w:ascii="Times New Roman" w:hAnsi="Times New Roman" w:cs="Times New Roman"/>
          <w:sz w:val="24"/>
          <w:szCs w:val="24"/>
        </w:rPr>
        <w:t xml:space="preserve">вото на стойност не по-ниска от </w:t>
      </w:r>
      <w:r w:rsidRPr="00C15BE5">
        <w:rPr>
          <w:rFonts w:ascii="Times New Roman" w:hAnsi="Times New Roman" w:cs="Times New Roman"/>
          <w:sz w:val="24"/>
          <w:szCs w:val="24"/>
        </w:rPr>
        <w:t>действителната му застрахователна стойност до изтичане на срока по чл. 6, ал. 4, при следните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условия: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1. договорът за застраховка да бъде сключен с клауза в полза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, като:</w:t>
      </w:r>
    </w:p>
    <w:p w:rsidR="00BD3302" w:rsidRPr="00C15BE5" w:rsidRDefault="00BD3302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а) при тотална щета на застрахованото имущество в </w:t>
      </w:r>
      <w:r w:rsidR="00F57C79">
        <w:rPr>
          <w:rFonts w:ascii="Times New Roman" w:hAnsi="Times New Roman" w:cs="Times New Roman"/>
          <w:sz w:val="24"/>
          <w:szCs w:val="24"/>
        </w:rPr>
        <w:t xml:space="preserve">резултат на събитие, покрито по </w:t>
      </w:r>
      <w:r w:rsidRPr="00C15BE5">
        <w:rPr>
          <w:rFonts w:ascii="Times New Roman" w:hAnsi="Times New Roman" w:cs="Times New Roman"/>
          <w:sz w:val="24"/>
          <w:szCs w:val="24"/>
        </w:rPr>
        <w:t xml:space="preserve">условията на договора за застраховка, застрахователят изплаща обезщетението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до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размера на отпуснатата финансова помощ. В този случай със сумата на застрахователното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обезщетение, когато същото се изплаща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, се намалява размерът на задължението на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към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;</w:t>
      </w:r>
    </w:p>
    <w:p w:rsidR="00BD3302" w:rsidRPr="00C15BE5" w:rsidRDefault="00BD3302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б) при частично погиване на застрахованото имущес</w:t>
      </w:r>
      <w:r w:rsidR="00F57C79">
        <w:rPr>
          <w:rFonts w:ascii="Times New Roman" w:hAnsi="Times New Roman" w:cs="Times New Roman"/>
          <w:sz w:val="24"/>
          <w:szCs w:val="24"/>
        </w:rPr>
        <w:t xml:space="preserve">тво обезщетението се изплаща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>, като при частична щета същият е длъжен да възстанови подпомогнатия актив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 да уведоми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при привеждането му във функционално състояние;</w:t>
      </w:r>
    </w:p>
    <w:p w:rsidR="00BD3302" w:rsidRPr="00C15BE5" w:rsidRDefault="00BD3302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2.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да внесе еднократно целия размер</w:t>
      </w:r>
      <w:r w:rsidR="00F57C79">
        <w:rPr>
          <w:rFonts w:ascii="Times New Roman" w:hAnsi="Times New Roman" w:cs="Times New Roman"/>
          <w:sz w:val="24"/>
          <w:szCs w:val="24"/>
        </w:rPr>
        <w:t xml:space="preserve"> на застрахователната премия за </w:t>
      </w:r>
      <w:r w:rsidRPr="00C15BE5">
        <w:rPr>
          <w:rFonts w:ascii="Times New Roman" w:hAnsi="Times New Roman" w:cs="Times New Roman"/>
          <w:sz w:val="24"/>
          <w:szCs w:val="24"/>
        </w:rPr>
        <w:t>срока на застраховката и да подновява ежегодно договора до изтичане на срока по чл. 6, ал. 4;</w:t>
      </w:r>
    </w:p>
    <w:p w:rsidR="00BD3302" w:rsidRPr="00C15BE5" w:rsidRDefault="00BD3302" w:rsidP="00F7738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3. при подаване на заявка за плащане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F57C79">
        <w:rPr>
          <w:rFonts w:ascii="Times New Roman" w:hAnsi="Times New Roman" w:cs="Times New Roman"/>
          <w:sz w:val="24"/>
          <w:szCs w:val="24"/>
        </w:rPr>
        <w:t xml:space="preserve"> да представи застрахователна </w:t>
      </w:r>
      <w:r w:rsidRPr="00C15BE5">
        <w:rPr>
          <w:rFonts w:ascii="Times New Roman" w:hAnsi="Times New Roman" w:cs="Times New Roman"/>
          <w:sz w:val="24"/>
          <w:szCs w:val="24"/>
        </w:rPr>
        <w:t>полица, валидна за срок от минимум 12 месеца. Ежегодно, в срок до изтичане срока на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валидност на застрахователната полица (в случаите, когато договорът за застраховка не покрива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целия срок по чл. 6, ал. 4),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се задължава да представя пред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F7738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подновената застрахователна полица, валидна за период поне от една година, считано от датата,</w:t>
      </w:r>
      <w:r w:rsidR="00F7738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 която е изтекла валидността на предходната полица, ведно с платежни документи за изцяло</w:t>
      </w:r>
      <w:r w:rsidR="00F7738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платена застрахователна премия;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4. застрахователната премия е за сметка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>;</w:t>
      </w:r>
    </w:p>
    <w:p w:rsidR="00BD3302" w:rsidRDefault="00BD3302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5. застраховката следва да покрива минимум риско</w:t>
      </w:r>
      <w:r w:rsidR="004612F3">
        <w:rPr>
          <w:rFonts w:ascii="Times New Roman" w:hAnsi="Times New Roman" w:cs="Times New Roman"/>
          <w:sz w:val="24"/>
          <w:szCs w:val="24"/>
        </w:rPr>
        <w:t xml:space="preserve">вете, посочени в Приложение № 4 </w:t>
      </w:r>
      <w:r w:rsidRPr="00C15BE5">
        <w:rPr>
          <w:rFonts w:ascii="Times New Roman" w:hAnsi="Times New Roman" w:cs="Times New Roman"/>
          <w:sz w:val="24"/>
          <w:szCs w:val="24"/>
        </w:rPr>
        <w:t>„Застрахователни рискове“ към договора.</w:t>
      </w:r>
    </w:p>
    <w:p w:rsidR="004612F3" w:rsidRPr="00C15BE5" w:rsidRDefault="004612F3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B21E27">
        <w:rPr>
          <w:rFonts w:ascii="Times New Roman" w:hAnsi="Times New Roman" w:cs="Times New Roman"/>
          <w:sz w:val="24"/>
          <w:szCs w:val="24"/>
        </w:rPr>
        <w:t>8</w:t>
      </w:r>
      <w:r w:rsidRPr="00C15BE5">
        <w:rPr>
          <w:rFonts w:ascii="Times New Roman" w:hAnsi="Times New Roman" w:cs="Times New Roman"/>
          <w:sz w:val="24"/>
          <w:szCs w:val="24"/>
        </w:rPr>
        <w:t>) Със сумата на застрахователното обезщетение, ко</w:t>
      </w:r>
      <w:r w:rsidR="004612F3">
        <w:rPr>
          <w:rFonts w:ascii="Times New Roman" w:hAnsi="Times New Roman" w:cs="Times New Roman"/>
          <w:sz w:val="24"/>
          <w:szCs w:val="24"/>
        </w:rPr>
        <w:t xml:space="preserve">гато то се изплаща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4612F3">
        <w:rPr>
          <w:rFonts w:ascii="Times New Roman" w:hAnsi="Times New Roman" w:cs="Times New Roman"/>
          <w:sz w:val="24"/>
          <w:szCs w:val="24"/>
        </w:rPr>
        <w:t xml:space="preserve">, се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намалява размерът на задължението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към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. В случай на отказ от</w:t>
      </w:r>
      <w:r w:rsidR="004612F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изплащане на застрахователното обезщетение или когато неговият размер е по-малък от</w:t>
      </w:r>
      <w:r w:rsidR="004612F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изплатената за погиналия актив финансова помощ,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дължи възстановяване на</w:t>
      </w:r>
      <w:r w:rsidR="004612F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получената финансова помощ, респ. на разликата между размера на получената финансова</w:t>
      </w:r>
      <w:r w:rsidR="004612F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помощ и изплатеното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обезщетение.</w:t>
      </w:r>
    </w:p>
    <w:p w:rsidR="004612F3" w:rsidRPr="00C15BE5" w:rsidRDefault="004612F3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</w:t>
      </w:r>
      <w:r w:rsidR="00B21E27">
        <w:rPr>
          <w:rFonts w:ascii="Times New Roman" w:hAnsi="Times New Roman" w:cs="Times New Roman"/>
          <w:sz w:val="24"/>
          <w:szCs w:val="24"/>
        </w:rPr>
        <w:t>9</w:t>
      </w:r>
      <w:r w:rsidRPr="00C15BE5">
        <w:rPr>
          <w:rFonts w:ascii="Times New Roman" w:hAnsi="Times New Roman" w:cs="Times New Roman"/>
          <w:sz w:val="24"/>
          <w:szCs w:val="24"/>
        </w:rPr>
        <w:t xml:space="preserve">) При настъпване на частична щета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</w:t>
      </w:r>
      <w:r w:rsidR="004612F3">
        <w:rPr>
          <w:rFonts w:ascii="Times New Roman" w:hAnsi="Times New Roman" w:cs="Times New Roman"/>
          <w:sz w:val="24"/>
          <w:szCs w:val="24"/>
        </w:rPr>
        <w:t xml:space="preserve"> длъжен в срок от един месец от </w:t>
      </w:r>
      <w:r w:rsidRPr="00C15BE5">
        <w:rPr>
          <w:rFonts w:ascii="Times New Roman" w:hAnsi="Times New Roman" w:cs="Times New Roman"/>
          <w:sz w:val="24"/>
          <w:szCs w:val="24"/>
        </w:rPr>
        <w:t>момента, в който е настъпила щетата да възстанови функционалността на подпомогнатия актив,</w:t>
      </w:r>
      <w:r w:rsidR="004612F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като уведоми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това обстоятелство.</w:t>
      </w:r>
    </w:p>
    <w:p w:rsidR="004612F3" w:rsidRPr="00C15BE5" w:rsidRDefault="004612F3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(1</w:t>
      </w:r>
      <w:r w:rsidR="00B21E27">
        <w:rPr>
          <w:rFonts w:ascii="Times New Roman" w:hAnsi="Times New Roman" w:cs="Times New Roman"/>
          <w:sz w:val="24"/>
          <w:szCs w:val="24"/>
        </w:rPr>
        <w:t>0</w:t>
      </w:r>
      <w:r w:rsidRPr="00C15BE5">
        <w:rPr>
          <w:rFonts w:ascii="Times New Roman" w:hAnsi="Times New Roman" w:cs="Times New Roman"/>
          <w:sz w:val="24"/>
          <w:szCs w:val="24"/>
        </w:rPr>
        <w:t xml:space="preserve">) В случай че е настъпила тотална щета на подпомаган актив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4612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12F3">
        <w:rPr>
          <w:rFonts w:ascii="Times New Roman" w:hAnsi="Times New Roman" w:cs="Times New Roman"/>
          <w:sz w:val="24"/>
          <w:szCs w:val="24"/>
        </w:rPr>
        <w:t xml:space="preserve">се </w:t>
      </w:r>
      <w:r w:rsidRPr="00C15BE5">
        <w:rPr>
          <w:rFonts w:ascii="Times New Roman" w:hAnsi="Times New Roman" w:cs="Times New Roman"/>
          <w:sz w:val="24"/>
          <w:szCs w:val="24"/>
        </w:rPr>
        <w:t xml:space="preserve">задължава незабавно и писмено да уведоми застрахователя и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това, като в</w:t>
      </w:r>
    </w:p>
    <w:p w:rsidR="00BD3302" w:rsidRPr="00C15BE5" w:rsidRDefault="00BD3302" w:rsidP="004612F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уведомлението до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има право да поиска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да му бъде предоставена</w:t>
      </w:r>
      <w:r w:rsidR="004612F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възможност да замени погиналия актив с друг, нов актив, притежаващ поне аналогични</w:t>
      </w:r>
    </w:p>
    <w:p w:rsidR="00BD3302" w:rsidRDefault="00BD3302" w:rsidP="004612F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технически характеристики/спецификации с погиналия. </w:t>
      </w:r>
    </w:p>
    <w:p w:rsidR="004612F3" w:rsidRPr="00C15BE5" w:rsidRDefault="004612F3" w:rsidP="004612F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936E1A" w:rsidRDefault="00BD3302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(1</w:t>
      </w:r>
      <w:r w:rsidR="00B21E27">
        <w:rPr>
          <w:rFonts w:ascii="Times New Roman" w:hAnsi="Times New Roman" w:cs="Times New Roman"/>
          <w:sz w:val="24"/>
          <w:szCs w:val="24"/>
        </w:rPr>
        <w:t>1</w:t>
      </w:r>
      <w:r w:rsidRPr="00C15BE5">
        <w:rPr>
          <w:rFonts w:ascii="Times New Roman" w:hAnsi="Times New Roman" w:cs="Times New Roman"/>
          <w:sz w:val="24"/>
          <w:szCs w:val="24"/>
        </w:rPr>
        <w:t>) След закупуване на новия актив и п</w:t>
      </w:r>
      <w:r w:rsidR="004612F3">
        <w:rPr>
          <w:rFonts w:ascii="Times New Roman" w:hAnsi="Times New Roman" w:cs="Times New Roman"/>
          <w:sz w:val="24"/>
          <w:szCs w:val="24"/>
        </w:rPr>
        <w:t xml:space="preserve">редставяне на всички документи, </w:t>
      </w:r>
      <w:r w:rsidRPr="00C15BE5">
        <w:rPr>
          <w:rFonts w:ascii="Times New Roman" w:hAnsi="Times New Roman" w:cs="Times New Roman"/>
          <w:sz w:val="24"/>
          <w:szCs w:val="24"/>
        </w:rPr>
        <w:t xml:space="preserve">удостоверяващи направения разход,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дава писмено съгласие пред застрахователя за</w:t>
      </w:r>
      <w:r w:rsidR="004612F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изплащане на застрахователното обезщетение в полза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>, като удържа в своя</w:t>
      </w:r>
      <w:r w:rsidR="004612F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полза разликата </w:t>
      </w:r>
      <w:r w:rsidRPr="00936E1A">
        <w:rPr>
          <w:rFonts w:ascii="Times New Roman" w:hAnsi="Times New Roman" w:cs="Times New Roman"/>
          <w:sz w:val="24"/>
          <w:szCs w:val="24"/>
        </w:rPr>
        <w:t>по ал. 11, изречение последно, ако такава е налице.</w:t>
      </w:r>
    </w:p>
    <w:p w:rsidR="004612F3" w:rsidRPr="00C15BE5" w:rsidRDefault="004612F3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4612F3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16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(1) </w:t>
      </w:r>
      <w:r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се задължава да спази</w:t>
      </w:r>
      <w:r>
        <w:rPr>
          <w:rFonts w:ascii="Times New Roman" w:hAnsi="Times New Roman" w:cs="Times New Roman"/>
          <w:sz w:val="24"/>
          <w:szCs w:val="24"/>
        </w:rPr>
        <w:t xml:space="preserve"> приложимия съгласно ЗОП ред за </w:t>
      </w:r>
      <w:r w:rsidR="00BD3302" w:rsidRPr="00C15BE5">
        <w:rPr>
          <w:rFonts w:ascii="Times New Roman" w:hAnsi="Times New Roman" w:cs="Times New Roman"/>
          <w:sz w:val="24"/>
          <w:szCs w:val="24"/>
        </w:rPr>
        <w:t>възлагане на обществена/и поръчка/и за изпълнението на дейностите – предмет на подпомагане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по този договор, както и правилата за възлагане, регламентирани в същия закон и свързаните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неговото прилагане подзаконови нормативни актове.</w:t>
      </w:r>
    </w:p>
    <w:p w:rsidR="004612F3" w:rsidRPr="00C15BE5" w:rsidRDefault="004612F3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760CBD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при възлагане на дейностите по од</w:t>
      </w:r>
      <w:r w:rsidR="004612F3">
        <w:rPr>
          <w:rFonts w:ascii="Times New Roman" w:hAnsi="Times New Roman" w:cs="Times New Roman"/>
          <w:sz w:val="24"/>
          <w:szCs w:val="24"/>
        </w:rPr>
        <w:t>о</w:t>
      </w:r>
      <w:r w:rsidR="006918CA">
        <w:rPr>
          <w:rFonts w:ascii="Times New Roman" w:hAnsi="Times New Roman" w:cs="Times New Roman"/>
          <w:sz w:val="24"/>
          <w:szCs w:val="24"/>
        </w:rPr>
        <w:t xml:space="preserve">брения проект да </w:t>
      </w:r>
      <w:r w:rsidRPr="00C15BE5">
        <w:rPr>
          <w:rFonts w:ascii="Times New Roman" w:hAnsi="Times New Roman" w:cs="Times New Roman"/>
          <w:sz w:val="24"/>
          <w:szCs w:val="24"/>
        </w:rPr>
        <w:t>спазва всички изисквания, регламентирани в Указанията за предварителни проверки 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контрол. С подписването на този договор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декларира, че е запознат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с Указанията за предварителни проверки и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контрол, публикувана към датата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сключване на този договор на официалната интернет страница на </w:t>
      </w:r>
      <w:r w:rsidR="004612F3" w:rsidRPr="00760CBD">
        <w:rPr>
          <w:rFonts w:ascii="Times New Roman" w:hAnsi="Times New Roman" w:cs="Times New Roman"/>
          <w:b/>
          <w:sz w:val="24"/>
          <w:szCs w:val="24"/>
        </w:rPr>
        <w:t>ФОНДА</w:t>
      </w:r>
      <w:r w:rsidRPr="00760CBD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6918CA" w:rsidRPr="00760CB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http://www.dfz.bg</w:t>
        </w:r>
      </w:hyperlink>
      <w:r w:rsidRPr="00760CBD">
        <w:rPr>
          <w:rFonts w:ascii="Times New Roman" w:hAnsi="Times New Roman" w:cs="Times New Roman"/>
          <w:sz w:val="24"/>
          <w:szCs w:val="24"/>
        </w:rPr>
        <w:t>).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760CBD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(3) Промените на Указанията за предварителни пров</w:t>
      </w:r>
      <w:r w:rsidR="006918CA">
        <w:rPr>
          <w:rFonts w:ascii="Times New Roman" w:hAnsi="Times New Roman" w:cs="Times New Roman"/>
          <w:sz w:val="24"/>
          <w:szCs w:val="24"/>
        </w:rPr>
        <w:t xml:space="preserve">ерки и </w:t>
      </w:r>
      <w:proofErr w:type="spellStart"/>
      <w:r w:rsidR="006918CA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="006918CA">
        <w:rPr>
          <w:rFonts w:ascii="Times New Roman" w:hAnsi="Times New Roman" w:cs="Times New Roman"/>
          <w:sz w:val="24"/>
          <w:szCs w:val="24"/>
        </w:rPr>
        <w:t xml:space="preserve"> контрол стават </w:t>
      </w:r>
      <w:r w:rsidRPr="00C15BE5">
        <w:rPr>
          <w:rFonts w:ascii="Times New Roman" w:hAnsi="Times New Roman" w:cs="Times New Roman"/>
          <w:sz w:val="24"/>
          <w:szCs w:val="24"/>
        </w:rPr>
        <w:t xml:space="preserve">задължителни за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от датата, на която са публикувани на </w:t>
      </w:r>
      <w:r w:rsidRPr="00760CBD">
        <w:rPr>
          <w:rFonts w:ascii="Times New Roman" w:hAnsi="Times New Roman" w:cs="Times New Roman"/>
          <w:sz w:val="24"/>
          <w:szCs w:val="24"/>
        </w:rPr>
        <w:t>интернет страницата на</w:t>
      </w:r>
      <w:r w:rsidR="006918CA" w:rsidRPr="00760CBD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760CBD">
        <w:rPr>
          <w:rFonts w:ascii="Times New Roman" w:hAnsi="Times New Roman" w:cs="Times New Roman"/>
          <w:b/>
          <w:sz w:val="24"/>
          <w:szCs w:val="24"/>
        </w:rPr>
        <w:t>ФОНДА</w:t>
      </w:r>
      <w:r w:rsidRPr="00760CBD">
        <w:rPr>
          <w:rFonts w:ascii="Times New Roman" w:hAnsi="Times New Roman" w:cs="Times New Roman"/>
          <w:sz w:val="24"/>
          <w:szCs w:val="24"/>
        </w:rPr>
        <w:t xml:space="preserve"> (</w:t>
      </w:r>
      <w:hyperlink r:id="rId9" w:history="1">
        <w:r w:rsidR="006918CA" w:rsidRPr="00760CB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http://www.dfz.bg</w:t>
        </w:r>
      </w:hyperlink>
      <w:r w:rsidRPr="00760CBD">
        <w:rPr>
          <w:rFonts w:ascii="Times New Roman" w:hAnsi="Times New Roman" w:cs="Times New Roman"/>
          <w:sz w:val="24"/>
          <w:szCs w:val="24"/>
        </w:rPr>
        <w:t>).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(4) В срок до 15 работни дни от сключване на настоящия договор,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6918CA">
        <w:rPr>
          <w:rFonts w:ascii="Times New Roman" w:hAnsi="Times New Roman" w:cs="Times New Roman"/>
          <w:sz w:val="24"/>
          <w:szCs w:val="24"/>
        </w:rPr>
        <w:t xml:space="preserve"> е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длъжен да представи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всички документи, посочени в Указанията за предварителни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проверки и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контрол във връзка с провеждане на обществени поръчки по проекти,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финансирани от ДФ „Земеделие” - Разплащателна агенция по ПРСР 2014-2020 г., публикувани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 официалната интернет страница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(http://www.dfz.bg), като се задължава да спазва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всички посочени в тях изисквания при изготвяне на документацията за възлагане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обществените поръчки за изпълнение на дейностите от одобрения проект. С подписването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този договор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декларира, че е запознат с тези указания.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 xml:space="preserve">(5) В срока по чл. 6, ал. 2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пристъпв</w:t>
      </w:r>
      <w:r w:rsidR="006918CA">
        <w:rPr>
          <w:rFonts w:ascii="Times New Roman" w:hAnsi="Times New Roman" w:cs="Times New Roman"/>
          <w:sz w:val="24"/>
          <w:szCs w:val="24"/>
        </w:rPr>
        <w:t xml:space="preserve">а към възлагане на обществените </w:t>
      </w:r>
      <w:r w:rsidRPr="00C15BE5">
        <w:rPr>
          <w:rFonts w:ascii="Times New Roman" w:hAnsi="Times New Roman" w:cs="Times New Roman"/>
          <w:sz w:val="24"/>
          <w:szCs w:val="24"/>
        </w:rPr>
        <w:t>поръчки за дейностите по одобрения проект и при спазване на дадените указания при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осъществената предварителна проверка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(6)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се задължава да уведоми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публикуването на всяко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обявление за откриване на процедура за възлагане на обществена поръчка в срок до 7 работни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дни от датата на публикуването му.</w:t>
      </w:r>
    </w:p>
    <w:p w:rsidR="006918CA" w:rsidRPr="00C15BE5" w:rsidRDefault="006918CA" w:rsidP="006918CA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</w:t>
      </w:r>
      <w:r w:rsidR="004E1EAC">
        <w:rPr>
          <w:rFonts w:ascii="Times New Roman" w:hAnsi="Times New Roman" w:cs="Times New Roman"/>
          <w:sz w:val="24"/>
          <w:szCs w:val="24"/>
        </w:rPr>
        <w:t>7</w:t>
      </w:r>
      <w:r w:rsidRPr="00C15BE5">
        <w:rPr>
          <w:rFonts w:ascii="Times New Roman" w:hAnsi="Times New Roman" w:cs="Times New Roman"/>
          <w:sz w:val="24"/>
          <w:szCs w:val="24"/>
        </w:rPr>
        <w:t xml:space="preserve">) При възлагане на обществената поръчка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6918CA">
        <w:rPr>
          <w:rFonts w:ascii="Times New Roman" w:hAnsi="Times New Roman" w:cs="Times New Roman"/>
          <w:sz w:val="24"/>
          <w:szCs w:val="24"/>
        </w:rPr>
        <w:t xml:space="preserve"> се задължава да използва и </w:t>
      </w:r>
      <w:r w:rsidRPr="00C15BE5">
        <w:rPr>
          <w:rFonts w:ascii="Times New Roman" w:hAnsi="Times New Roman" w:cs="Times New Roman"/>
          <w:sz w:val="24"/>
          <w:szCs w:val="24"/>
        </w:rPr>
        <w:t>да не се отклонява от количествените сметки и „технически спецификации”</w:t>
      </w:r>
      <w:r w:rsidR="00132461">
        <w:rPr>
          <w:rFonts w:ascii="Times New Roman" w:hAnsi="Times New Roman" w:cs="Times New Roman"/>
          <w:sz w:val="24"/>
          <w:szCs w:val="24"/>
        </w:rPr>
        <w:t>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</w:t>
      </w:r>
      <w:r w:rsidR="004E1EAC">
        <w:rPr>
          <w:rFonts w:ascii="Times New Roman" w:hAnsi="Times New Roman" w:cs="Times New Roman"/>
          <w:sz w:val="24"/>
          <w:szCs w:val="24"/>
        </w:rPr>
        <w:t>8</w:t>
      </w:r>
      <w:r w:rsidRPr="00C15BE5">
        <w:rPr>
          <w:rFonts w:ascii="Times New Roman" w:hAnsi="Times New Roman" w:cs="Times New Roman"/>
          <w:sz w:val="24"/>
          <w:szCs w:val="24"/>
        </w:rPr>
        <w:t>) В 10-дневен срок, считано от датата на сключ</w:t>
      </w:r>
      <w:r w:rsidR="006918CA">
        <w:rPr>
          <w:rFonts w:ascii="Times New Roman" w:hAnsi="Times New Roman" w:cs="Times New Roman"/>
          <w:sz w:val="24"/>
          <w:szCs w:val="24"/>
        </w:rPr>
        <w:t xml:space="preserve">ване на договор за възлагане на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обществена поръчка за изпълнение на дейност по одобрения проект,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длъжен да представи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сканирано копие на цялата документация по провеждането й.</w:t>
      </w:r>
    </w:p>
    <w:p w:rsidR="006918CA" w:rsidRPr="00C15BE5" w:rsidRDefault="006918CA" w:rsidP="006918CA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</w:t>
      </w:r>
      <w:r w:rsidR="004E1EAC">
        <w:rPr>
          <w:rFonts w:ascii="Times New Roman" w:hAnsi="Times New Roman" w:cs="Times New Roman"/>
          <w:sz w:val="24"/>
          <w:szCs w:val="24"/>
        </w:rPr>
        <w:t>9</w:t>
      </w:r>
      <w:r w:rsidRPr="00C15BE5">
        <w:rPr>
          <w:rFonts w:ascii="Times New Roman" w:hAnsi="Times New Roman" w:cs="Times New Roman"/>
          <w:sz w:val="24"/>
          <w:szCs w:val="24"/>
        </w:rPr>
        <w:t xml:space="preserve">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в срок до 10 работни</w:t>
      </w:r>
      <w:r w:rsidR="006918CA">
        <w:rPr>
          <w:rFonts w:ascii="Times New Roman" w:hAnsi="Times New Roman" w:cs="Times New Roman"/>
          <w:sz w:val="24"/>
          <w:szCs w:val="24"/>
        </w:rPr>
        <w:t xml:space="preserve"> дни да представи изисканите му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данни или документи, или да отстрани констатираните по документите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нередовности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Представени след този срок данни и документи, както и такива, които не са изрично изискани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, не се вземат предвид.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6918CA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18CA">
        <w:rPr>
          <w:rFonts w:ascii="Times New Roman" w:hAnsi="Times New Roman" w:cs="Times New Roman"/>
          <w:b/>
          <w:sz w:val="24"/>
          <w:szCs w:val="24"/>
        </w:rPr>
        <w:t>Чл.17</w:t>
      </w:r>
      <w:r w:rsidR="00BD3302" w:rsidRPr="006918CA">
        <w:rPr>
          <w:rFonts w:ascii="Times New Roman" w:hAnsi="Times New Roman" w:cs="Times New Roman"/>
          <w:b/>
          <w:sz w:val="24"/>
          <w:szCs w:val="24"/>
        </w:rPr>
        <w:t>.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(1)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се задължава: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да извърши за своя сметка плащанията към изпълн</w:t>
      </w:r>
      <w:r w:rsidR="006918CA">
        <w:rPr>
          <w:rFonts w:ascii="Times New Roman" w:hAnsi="Times New Roman" w:cs="Times New Roman"/>
          <w:sz w:val="24"/>
          <w:szCs w:val="24"/>
        </w:rPr>
        <w:t>ителите</w:t>
      </w:r>
      <w:r w:rsidR="00132461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2. при наложена финансова корекция за установени </w:t>
      </w:r>
      <w:r w:rsidR="006918CA">
        <w:rPr>
          <w:rFonts w:ascii="Times New Roman" w:hAnsi="Times New Roman" w:cs="Times New Roman"/>
          <w:sz w:val="24"/>
          <w:szCs w:val="24"/>
        </w:rPr>
        <w:t xml:space="preserve">нарушения на ЗОП, да извърши за </w:t>
      </w:r>
      <w:r w:rsidRPr="00C15BE5">
        <w:rPr>
          <w:rFonts w:ascii="Times New Roman" w:hAnsi="Times New Roman" w:cs="Times New Roman"/>
          <w:sz w:val="24"/>
          <w:szCs w:val="24"/>
        </w:rPr>
        <w:t>своя сметка плащанията към изпълнителите по проекта за разликата между размера на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допустимите за финансово подпомагане разходи по проекта и окончателния размер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финансовата помощ</w:t>
      </w:r>
      <w:r w:rsidR="00132461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3. да осигури в срока за извършване на инв</w:t>
      </w:r>
      <w:r w:rsidR="006918CA">
        <w:rPr>
          <w:rFonts w:ascii="Times New Roman" w:hAnsi="Times New Roman" w:cs="Times New Roman"/>
          <w:sz w:val="24"/>
          <w:szCs w:val="24"/>
        </w:rPr>
        <w:t xml:space="preserve">естицията необходимите лицензи, </w:t>
      </w:r>
      <w:r w:rsidRPr="00C15BE5">
        <w:rPr>
          <w:rFonts w:ascii="Times New Roman" w:hAnsi="Times New Roman" w:cs="Times New Roman"/>
          <w:sz w:val="24"/>
          <w:szCs w:val="24"/>
        </w:rPr>
        <w:t>разрешителни или регистрации за извършване на дейността по проекта или за функционирането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 всички активи, когато се изискват такива съгласно действащото законодателство.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4. да подаде заявка за междинно или окончателно пла</w:t>
      </w:r>
      <w:r w:rsidR="006918CA">
        <w:rPr>
          <w:rFonts w:ascii="Times New Roman" w:hAnsi="Times New Roman" w:cs="Times New Roman"/>
          <w:sz w:val="24"/>
          <w:szCs w:val="24"/>
        </w:rPr>
        <w:t xml:space="preserve">щане лично или чрез упълномощен </w:t>
      </w:r>
      <w:r w:rsidRPr="00C15BE5">
        <w:rPr>
          <w:rFonts w:ascii="Times New Roman" w:hAnsi="Times New Roman" w:cs="Times New Roman"/>
          <w:sz w:val="24"/>
          <w:szCs w:val="24"/>
        </w:rPr>
        <w:t>представител в срока по чл. 6, ал. 1, по образец, утвърден от изпълнителния директор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 публикуван на официалната интернет страница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, в съответната областна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дирекция на Държавен фонд "Земеделие" по място на извършване на инвестицията</w:t>
      </w:r>
      <w:r w:rsidR="00132461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5. да приспадне от поисканата със заявката за плащ</w:t>
      </w:r>
      <w:r w:rsidR="006918CA">
        <w:rPr>
          <w:rFonts w:ascii="Times New Roman" w:hAnsi="Times New Roman" w:cs="Times New Roman"/>
          <w:sz w:val="24"/>
          <w:szCs w:val="24"/>
        </w:rPr>
        <w:t xml:space="preserve">ане финансова помощ положителна </w:t>
      </w:r>
      <w:r w:rsidRPr="00C15BE5">
        <w:rPr>
          <w:rFonts w:ascii="Times New Roman" w:hAnsi="Times New Roman" w:cs="Times New Roman"/>
          <w:sz w:val="24"/>
          <w:szCs w:val="24"/>
        </w:rPr>
        <w:t>разлика между нетните приходи, генерирани при изпълнението на проекта и нетните приходи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одобрени по проект, за периода от сключване на договора до датата на подаване на заявката за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окончателно плащане.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6. да възстанови получената финансова помощ предс</w:t>
      </w:r>
      <w:r w:rsidR="006918CA">
        <w:rPr>
          <w:rFonts w:ascii="Times New Roman" w:hAnsi="Times New Roman" w:cs="Times New Roman"/>
          <w:sz w:val="24"/>
          <w:szCs w:val="24"/>
        </w:rPr>
        <w:t xml:space="preserve">тавляваща положителната разлика </w:t>
      </w:r>
      <w:r w:rsidRPr="00C15BE5">
        <w:rPr>
          <w:rFonts w:ascii="Times New Roman" w:hAnsi="Times New Roman" w:cs="Times New Roman"/>
          <w:sz w:val="24"/>
          <w:szCs w:val="24"/>
        </w:rPr>
        <w:t>между нетните приходи при изпълнението на проекта и нетните приходи одобрени по проект</w:t>
      </w:r>
      <w:r w:rsidR="00132461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7. за период от датата на сключване на договора до крайната дата за изпълнение на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проекта, да постави на видно за обществеността място </w:t>
      </w:r>
      <w:r w:rsidR="006918CA">
        <w:rPr>
          <w:rFonts w:ascii="Times New Roman" w:hAnsi="Times New Roman" w:cs="Times New Roman"/>
          <w:sz w:val="24"/>
          <w:szCs w:val="24"/>
        </w:rPr>
        <w:t xml:space="preserve">и да поддържа в срока по чл. 6, </w:t>
      </w:r>
      <w:r w:rsidRPr="00C15BE5">
        <w:rPr>
          <w:rFonts w:ascii="Times New Roman" w:hAnsi="Times New Roman" w:cs="Times New Roman"/>
          <w:sz w:val="24"/>
          <w:szCs w:val="24"/>
        </w:rPr>
        <w:t>ал. 4: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а) плакат с размер не по-малък от А3, съдържащ инфор</w:t>
      </w:r>
      <w:r w:rsidR="006918CA">
        <w:rPr>
          <w:rFonts w:ascii="Times New Roman" w:hAnsi="Times New Roman" w:cs="Times New Roman"/>
          <w:sz w:val="24"/>
          <w:szCs w:val="24"/>
        </w:rPr>
        <w:t xml:space="preserve">мация за дейността, подпомагана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от ЕЗФРСР - </w:t>
      </w:r>
      <w:r w:rsidRPr="006918CA">
        <w:rPr>
          <w:rFonts w:ascii="Times New Roman" w:hAnsi="Times New Roman" w:cs="Times New Roman"/>
          <w:i/>
          <w:sz w:val="24"/>
          <w:szCs w:val="24"/>
        </w:rPr>
        <w:t>за проекти с размер на публичната финансова помощ от 10 000 евро до 50</w:t>
      </w:r>
      <w:r w:rsidR="006918CA" w:rsidRPr="006918CA">
        <w:rPr>
          <w:rFonts w:ascii="Times New Roman" w:hAnsi="Times New Roman" w:cs="Times New Roman"/>
          <w:i/>
          <w:sz w:val="24"/>
          <w:szCs w:val="24"/>
        </w:rPr>
        <w:t> </w:t>
      </w:r>
      <w:r w:rsidRPr="006918CA">
        <w:rPr>
          <w:rFonts w:ascii="Times New Roman" w:hAnsi="Times New Roman" w:cs="Times New Roman"/>
          <w:i/>
          <w:sz w:val="24"/>
          <w:szCs w:val="24"/>
        </w:rPr>
        <w:t>000</w:t>
      </w:r>
      <w:r w:rsidR="006918CA" w:rsidRPr="006918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18CA">
        <w:rPr>
          <w:rFonts w:ascii="Times New Roman" w:hAnsi="Times New Roman" w:cs="Times New Roman"/>
          <w:i/>
          <w:sz w:val="24"/>
          <w:szCs w:val="24"/>
        </w:rPr>
        <w:t>евро включително;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>б) плакат с размер не по-малък от А3, съдържащ информация за дейността, подпомагана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от ЕЗФРСР или табела с размери не по-малко от 50 см височина и 70 см широчина, съдържаща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информация за дейността, подпомагана от ЕЗФРСР – </w:t>
      </w:r>
      <w:r w:rsidRPr="006918CA">
        <w:rPr>
          <w:rFonts w:ascii="Times New Roman" w:hAnsi="Times New Roman" w:cs="Times New Roman"/>
          <w:i/>
          <w:sz w:val="24"/>
          <w:szCs w:val="24"/>
        </w:rPr>
        <w:t>за проекти с размер на публичната</w:t>
      </w:r>
      <w:r w:rsidR="006918CA" w:rsidRPr="006918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18CA">
        <w:rPr>
          <w:rFonts w:ascii="Times New Roman" w:hAnsi="Times New Roman" w:cs="Times New Roman"/>
          <w:i/>
          <w:sz w:val="24"/>
          <w:szCs w:val="24"/>
        </w:rPr>
        <w:t>финансова помощ -</w:t>
      </w:r>
      <w:r w:rsidR="006918CA" w:rsidRPr="006918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18CA">
        <w:rPr>
          <w:rFonts w:ascii="Times New Roman" w:hAnsi="Times New Roman" w:cs="Times New Roman"/>
          <w:i/>
          <w:sz w:val="24"/>
          <w:szCs w:val="24"/>
        </w:rPr>
        <w:t>над 50 000 евро;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в) временен билборд с размери не по-малко от 3 метра в</w:t>
      </w:r>
      <w:r w:rsidR="006918CA">
        <w:rPr>
          <w:rFonts w:ascii="Times New Roman" w:hAnsi="Times New Roman" w:cs="Times New Roman"/>
          <w:sz w:val="24"/>
          <w:szCs w:val="24"/>
        </w:rPr>
        <w:t xml:space="preserve">исочина и 4 метра широчина – </w:t>
      </w:r>
      <w:r w:rsidR="006918CA" w:rsidRPr="006918CA">
        <w:rPr>
          <w:rFonts w:ascii="Times New Roman" w:hAnsi="Times New Roman" w:cs="Times New Roman"/>
          <w:i/>
          <w:sz w:val="24"/>
          <w:szCs w:val="24"/>
        </w:rPr>
        <w:t xml:space="preserve">за </w:t>
      </w:r>
      <w:r w:rsidRPr="006918CA">
        <w:rPr>
          <w:rFonts w:ascii="Times New Roman" w:hAnsi="Times New Roman" w:cs="Times New Roman"/>
          <w:i/>
          <w:sz w:val="24"/>
          <w:szCs w:val="24"/>
        </w:rPr>
        <w:t>проекти, включващи строителство с размер на публичната помощ над 500 000 евро;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8. до 3 месеца след крайната дата за изпълнение на </w:t>
      </w:r>
      <w:r w:rsidR="006918CA">
        <w:rPr>
          <w:rFonts w:ascii="Times New Roman" w:hAnsi="Times New Roman" w:cs="Times New Roman"/>
          <w:sz w:val="24"/>
          <w:szCs w:val="24"/>
        </w:rPr>
        <w:t xml:space="preserve">проекта да постави и поддържа в </w:t>
      </w:r>
      <w:r w:rsidRPr="00C15BE5">
        <w:rPr>
          <w:rFonts w:ascii="Times New Roman" w:hAnsi="Times New Roman" w:cs="Times New Roman"/>
          <w:sz w:val="24"/>
          <w:szCs w:val="24"/>
        </w:rPr>
        <w:t>срока по чл.6, ал.</w:t>
      </w:r>
      <w:r w:rsidR="00850FEA">
        <w:rPr>
          <w:rFonts w:ascii="Times New Roman" w:hAnsi="Times New Roman" w:cs="Times New Roman"/>
          <w:sz w:val="24"/>
          <w:szCs w:val="24"/>
        </w:rPr>
        <w:t xml:space="preserve"> 4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 видно място постоянен билборд с размери не по-малко от 3 м височина 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4 м широчина с информация за подпомагане на дейността му от ЕЗФРСР, когато размерът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публичната помощ надхвърля 500 000 евро и проектът включва помощ за закупуване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движими или недвижими вещи или строителни дейности.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9. да публикува на професионалната си електронна с</w:t>
      </w:r>
      <w:r w:rsidR="006918CA">
        <w:rPr>
          <w:rFonts w:ascii="Times New Roman" w:hAnsi="Times New Roman" w:cs="Times New Roman"/>
          <w:sz w:val="24"/>
          <w:szCs w:val="24"/>
        </w:rPr>
        <w:t xml:space="preserve">траница (ако има такава) кратко </w:t>
      </w:r>
      <w:r w:rsidRPr="00C15BE5">
        <w:rPr>
          <w:rFonts w:ascii="Times New Roman" w:hAnsi="Times New Roman" w:cs="Times New Roman"/>
          <w:sz w:val="24"/>
          <w:szCs w:val="24"/>
        </w:rPr>
        <w:t>описание на подпомаганата дейност, което включва най-малко целите и резултатите от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дейността и да подчертава финансовото подпомагане от Европейския съюз</w:t>
      </w:r>
      <w:r w:rsidR="00132461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10. да изпълни и въведе в експлоатация в срок най-к</w:t>
      </w:r>
      <w:r w:rsidR="006918CA">
        <w:rPr>
          <w:rFonts w:ascii="Times New Roman" w:hAnsi="Times New Roman" w:cs="Times New Roman"/>
          <w:sz w:val="24"/>
          <w:szCs w:val="24"/>
        </w:rPr>
        <w:t xml:space="preserve">ъсно до подаване на заявката за </w:t>
      </w:r>
      <w:r w:rsidRPr="00C15BE5">
        <w:rPr>
          <w:rFonts w:ascii="Times New Roman" w:hAnsi="Times New Roman" w:cs="Times New Roman"/>
          <w:sz w:val="24"/>
          <w:szCs w:val="24"/>
        </w:rPr>
        <w:t>окончателно плащане инвестицията - предмет на този договор, включително като изпълни 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всички дейности или услуги, необходими за функционирането на инвестицията, независимо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дали разходите за тях са финансирани по този договор.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се задължава от датата на сключван</w:t>
      </w:r>
      <w:r w:rsidR="006918CA">
        <w:rPr>
          <w:rFonts w:ascii="Times New Roman" w:hAnsi="Times New Roman" w:cs="Times New Roman"/>
          <w:sz w:val="24"/>
          <w:szCs w:val="24"/>
        </w:rPr>
        <w:t xml:space="preserve">ето на този договор до изтичане </w:t>
      </w:r>
      <w:r w:rsidRPr="00C15BE5">
        <w:rPr>
          <w:rFonts w:ascii="Times New Roman" w:hAnsi="Times New Roman" w:cs="Times New Roman"/>
          <w:sz w:val="24"/>
          <w:szCs w:val="24"/>
        </w:rPr>
        <w:t>на приложимия към него срок по чл. 6, ал. 4 да: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не променя местоположението на подпомаганата дей</w:t>
      </w:r>
      <w:r w:rsidR="006918CA">
        <w:rPr>
          <w:rFonts w:ascii="Times New Roman" w:hAnsi="Times New Roman" w:cs="Times New Roman"/>
          <w:sz w:val="24"/>
          <w:szCs w:val="24"/>
        </w:rPr>
        <w:t xml:space="preserve">ност в съответствие с одобрения </w:t>
      </w:r>
      <w:r w:rsidRPr="00C15BE5">
        <w:rPr>
          <w:rFonts w:ascii="Times New Roman" w:hAnsi="Times New Roman" w:cs="Times New Roman"/>
          <w:sz w:val="24"/>
          <w:szCs w:val="24"/>
        </w:rPr>
        <w:t>проект, включително и извън територията на страната.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поддържа съответствие с всяко от условията за даван</w:t>
      </w:r>
      <w:r w:rsidR="006918CA">
        <w:rPr>
          <w:rFonts w:ascii="Times New Roman" w:hAnsi="Times New Roman" w:cs="Times New Roman"/>
          <w:sz w:val="24"/>
          <w:szCs w:val="24"/>
        </w:rPr>
        <w:t xml:space="preserve">е на предимство и приоритет, по </w:t>
      </w:r>
      <w:r w:rsidRPr="00C15BE5">
        <w:rPr>
          <w:rFonts w:ascii="Times New Roman" w:hAnsi="Times New Roman" w:cs="Times New Roman"/>
          <w:sz w:val="24"/>
          <w:szCs w:val="24"/>
        </w:rPr>
        <w:t>отношение на които проектът му е бил одобрен, с изключение на критериите за брой население,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което ще се възползва от услугата, и нивото на безработицата.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3. не преустановява подпомогнатата дейност.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4. съхранява всички документи, свързани с подпомаганите дейности.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5. води всички финансови операции, свързани с подпомаганите дейности, отделно в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счетоводната си система или като използва счетоводни сметки с подходящи номера; да води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счетоводна отчетност, въз основа на която да се определи проекта генерира ли нетни приходи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през този период</w:t>
      </w:r>
      <w:r w:rsidR="00132461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6. използва подпомаганите активи по предназначение и изпълнява подпомаганите</w:t>
      </w:r>
    </w:p>
    <w:p w:rsidR="00BD3302" w:rsidRPr="00C15BE5" w:rsidRDefault="00BD3302" w:rsidP="006918CA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дейности съгласно одобрения проект. В случаите, когато се налага подмяна на подпомагани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активи поради изтичане на съответния амортизационен срок,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да ги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подмени с нови активи, притежаващи технически параметри, които са сходни с тези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подпомаганите. Подмяната се извършва след изричното одобрение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7. под каквато и да е форма да не продава, даря</w:t>
      </w:r>
      <w:r w:rsidR="006918CA">
        <w:rPr>
          <w:rFonts w:ascii="Times New Roman" w:hAnsi="Times New Roman" w:cs="Times New Roman"/>
          <w:sz w:val="24"/>
          <w:szCs w:val="24"/>
        </w:rPr>
        <w:t xml:space="preserve">ва, преотстъпва ползването и не </w:t>
      </w:r>
      <w:r w:rsidRPr="00C15BE5">
        <w:rPr>
          <w:rFonts w:ascii="Times New Roman" w:hAnsi="Times New Roman" w:cs="Times New Roman"/>
          <w:sz w:val="24"/>
          <w:szCs w:val="24"/>
        </w:rPr>
        <w:t>извършва разпоредителни сделки с активи - предмет на подпомагане по този договор, както 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да не допуска принудително изпълнение върху такива активи, освен в случаите когато това се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изисква по закон или при подмяната на оборудване с изтекъл амортизационен срок. В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последния случай подмяната е допустима за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новопроизведено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оборудване със сходни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характеристики и може да се извърши след изрично одобрение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8. подновява съответните разрешения, регистрации и/или лицензии в нормативно</w:t>
      </w:r>
    </w:p>
    <w:p w:rsidR="00BD3302" w:rsidRPr="00C15BE5" w:rsidRDefault="00BD3302" w:rsidP="006918CA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>предвидените за това срокове - когато подпомаганата дейност подлежи на регистрационен,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разрешителен и/или лицензионен режим.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9. спазва и другите свои задължения, уговорени в догово</w:t>
      </w:r>
      <w:r w:rsidR="006918CA">
        <w:rPr>
          <w:rFonts w:ascii="Times New Roman" w:hAnsi="Times New Roman" w:cs="Times New Roman"/>
          <w:sz w:val="24"/>
          <w:szCs w:val="24"/>
        </w:rPr>
        <w:t xml:space="preserve">ра за предоставяне на финансова </w:t>
      </w:r>
      <w:r w:rsidRPr="00C15BE5">
        <w:rPr>
          <w:rFonts w:ascii="Times New Roman" w:hAnsi="Times New Roman" w:cs="Times New Roman"/>
          <w:sz w:val="24"/>
          <w:szCs w:val="24"/>
        </w:rPr>
        <w:t>помощ.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10. спазва законодателството в областта на държавните или минималните помощи.</w:t>
      </w:r>
    </w:p>
    <w:p w:rsidR="00BD3302" w:rsidRPr="00892232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11. спазва мерките за публичност, съгласно изискванията </w:t>
      </w:r>
      <w:r w:rsidR="006918CA">
        <w:rPr>
          <w:rFonts w:ascii="Times New Roman" w:hAnsi="Times New Roman" w:cs="Times New Roman"/>
          <w:sz w:val="24"/>
          <w:szCs w:val="24"/>
        </w:rPr>
        <w:t xml:space="preserve">на Регламент за изпълнение (ЕС) </w:t>
      </w:r>
      <w:r w:rsidRPr="00C15BE5">
        <w:rPr>
          <w:rFonts w:ascii="Times New Roman" w:hAnsi="Times New Roman" w:cs="Times New Roman"/>
          <w:sz w:val="24"/>
          <w:szCs w:val="24"/>
        </w:rPr>
        <w:t>№ 808/2014 на Комисията от 17 юли 2014 година за определяне на правила за прилагането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Регламент (ЕС) № 1305/2013 на Европейския парламент и на Съвета относно подпомагане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развитието на селските райони от Европейския земеделски фонд за развитие на селските райони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(ЕЗФРСР) и Единен на наръчник на бенефициента за прилагане на правилата за информация 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комуникация 2014-2020 г., </w:t>
      </w:r>
      <w:r w:rsidRPr="00892232">
        <w:rPr>
          <w:rFonts w:ascii="Times New Roman" w:hAnsi="Times New Roman" w:cs="Times New Roman"/>
          <w:sz w:val="24"/>
          <w:szCs w:val="24"/>
        </w:rPr>
        <w:t xml:space="preserve">публикуван на сайта </w:t>
      </w:r>
      <w:hyperlink r:id="rId10" w:history="1">
        <w:r w:rsidR="006918CA" w:rsidRPr="00892232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www.eufunds.bg</w:t>
        </w:r>
      </w:hyperlink>
      <w:r w:rsidRPr="00892232">
        <w:rPr>
          <w:rFonts w:ascii="Times New Roman" w:hAnsi="Times New Roman" w:cs="Times New Roman"/>
          <w:sz w:val="24"/>
          <w:szCs w:val="24"/>
        </w:rPr>
        <w:t>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(3) Плакатът</w:t>
      </w:r>
      <w:r w:rsidR="00271A9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271A9B">
        <w:rPr>
          <w:rFonts w:ascii="Times New Roman" w:hAnsi="Times New Roman" w:cs="Times New Roman"/>
          <w:sz w:val="24"/>
          <w:szCs w:val="24"/>
        </w:rPr>
        <w:t>ите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, билборд</w:t>
      </w:r>
      <w:r w:rsidR="002D2CD1">
        <w:rPr>
          <w:rFonts w:ascii="Times New Roman" w:hAnsi="Times New Roman" w:cs="Times New Roman"/>
          <w:sz w:val="24"/>
          <w:szCs w:val="24"/>
        </w:rPr>
        <w:t>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 електронната страниц</w:t>
      </w:r>
      <w:r w:rsidR="006918CA">
        <w:rPr>
          <w:rFonts w:ascii="Times New Roman" w:hAnsi="Times New Roman" w:cs="Times New Roman"/>
          <w:sz w:val="24"/>
          <w:szCs w:val="24"/>
        </w:rPr>
        <w:t xml:space="preserve">а по чл. </w:t>
      </w:r>
      <w:r w:rsidR="00271A9B">
        <w:rPr>
          <w:rFonts w:ascii="Times New Roman" w:hAnsi="Times New Roman" w:cs="Times New Roman"/>
          <w:sz w:val="24"/>
          <w:szCs w:val="24"/>
        </w:rPr>
        <w:t>17</w:t>
      </w:r>
      <w:r w:rsidR="006918CA">
        <w:rPr>
          <w:rFonts w:ascii="Times New Roman" w:hAnsi="Times New Roman" w:cs="Times New Roman"/>
          <w:sz w:val="24"/>
          <w:szCs w:val="24"/>
        </w:rPr>
        <w:t xml:space="preserve">, ал. 1, т. 7, 8 и 9 </w:t>
      </w:r>
      <w:r w:rsidRPr="00C15BE5">
        <w:rPr>
          <w:rFonts w:ascii="Times New Roman" w:hAnsi="Times New Roman" w:cs="Times New Roman"/>
          <w:sz w:val="24"/>
          <w:szCs w:val="24"/>
        </w:rPr>
        <w:t>трябва да съдържат описание на проекта/дейността, която се подпомага, емблемата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Европейския съюз с пояснение за неговата роля, националното знаме на Република България,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както и думите: „Европейският земеделски фонд за развитие на селските райони: Европа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инвестира в селските райони.” Тази информация трябва да заема не по-малко от 25 на сто от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плаката, табелата, билборда или електронната страница.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6918CA" w:rsidRDefault="00BD3302" w:rsidP="006918CA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8CA">
        <w:rPr>
          <w:rFonts w:ascii="Times New Roman" w:hAnsi="Times New Roman" w:cs="Times New Roman"/>
          <w:b/>
          <w:sz w:val="24"/>
          <w:szCs w:val="24"/>
        </w:rPr>
        <w:t>V. ОТГОВОРНОСТ ПРИ НЕИЗП</w:t>
      </w:r>
      <w:r w:rsidR="006918CA" w:rsidRPr="006918CA">
        <w:rPr>
          <w:rFonts w:ascii="Times New Roman" w:hAnsi="Times New Roman" w:cs="Times New Roman"/>
          <w:b/>
          <w:sz w:val="24"/>
          <w:szCs w:val="24"/>
        </w:rPr>
        <w:t xml:space="preserve">ЪЛНЕНИЕ, </w:t>
      </w:r>
      <w:r w:rsidRPr="006918CA">
        <w:rPr>
          <w:rFonts w:ascii="Times New Roman" w:hAnsi="Times New Roman" w:cs="Times New Roman"/>
          <w:b/>
          <w:sz w:val="24"/>
          <w:szCs w:val="24"/>
        </w:rPr>
        <w:t>ЗАБАВЕНО ИЛИ ЛОШО ИЗПЪЛНЕНИЕ</w:t>
      </w:r>
    </w:p>
    <w:p w:rsidR="006918CA" w:rsidRPr="00C15BE5" w:rsidRDefault="006918CA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18CA">
        <w:rPr>
          <w:rFonts w:ascii="Times New Roman" w:hAnsi="Times New Roman" w:cs="Times New Roman"/>
          <w:b/>
          <w:sz w:val="24"/>
          <w:szCs w:val="24"/>
        </w:rPr>
        <w:t>Чл. 1</w:t>
      </w:r>
      <w:r w:rsidR="00D573B1">
        <w:rPr>
          <w:rFonts w:ascii="Times New Roman" w:hAnsi="Times New Roman" w:cs="Times New Roman"/>
          <w:b/>
          <w:sz w:val="24"/>
          <w:szCs w:val="24"/>
        </w:rPr>
        <w:t>8</w:t>
      </w:r>
      <w:r w:rsidRPr="006918CA">
        <w:rPr>
          <w:rFonts w:ascii="Times New Roman" w:hAnsi="Times New Roman" w:cs="Times New Roman"/>
          <w:b/>
          <w:sz w:val="24"/>
          <w:szCs w:val="24"/>
        </w:rPr>
        <w:t>.</w:t>
      </w:r>
      <w:r w:rsidRPr="00C15BE5">
        <w:rPr>
          <w:rFonts w:ascii="Times New Roman" w:hAnsi="Times New Roman" w:cs="Times New Roman"/>
          <w:sz w:val="24"/>
          <w:szCs w:val="24"/>
        </w:rPr>
        <w:t xml:space="preserve"> (1) При неизпълнение на задължението по чл. 6, ал. 3, т. 3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="006918CA">
        <w:rPr>
          <w:rFonts w:ascii="Times New Roman" w:hAnsi="Times New Roman" w:cs="Times New Roman"/>
          <w:sz w:val="24"/>
          <w:szCs w:val="24"/>
        </w:rPr>
        <w:t xml:space="preserve"> отправя </w:t>
      </w:r>
      <w:r w:rsidRPr="00C15BE5">
        <w:rPr>
          <w:rFonts w:ascii="Times New Roman" w:hAnsi="Times New Roman" w:cs="Times New Roman"/>
          <w:sz w:val="24"/>
          <w:szCs w:val="24"/>
        </w:rPr>
        <w:t xml:space="preserve">едноседмично предизвестие до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представяне на доказателства.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При непредставяне на доказателства в срока на предизвестието,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прекратява едностранно договора.</w:t>
      </w:r>
    </w:p>
    <w:p w:rsidR="00D573B1" w:rsidRPr="00C15BE5" w:rsidRDefault="00D573B1" w:rsidP="006918CA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В случаите по ал. 2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се изклю</w:t>
      </w:r>
      <w:r w:rsidR="00D573B1">
        <w:rPr>
          <w:rFonts w:ascii="Times New Roman" w:hAnsi="Times New Roman" w:cs="Times New Roman"/>
          <w:sz w:val="24"/>
          <w:szCs w:val="24"/>
        </w:rPr>
        <w:t xml:space="preserve">чва от възможността да получава </w:t>
      </w:r>
      <w:r w:rsidRPr="00C15BE5">
        <w:rPr>
          <w:rFonts w:ascii="Times New Roman" w:hAnsi="Times New Roman" w:cs="Times New Roman"/>
          <w:sz w:val="24"/>
          <w:szCs w:val="24"/>
        </w:rPr>
        <w:t>подпомагане по същата мярка или същия вид операция за календарната година на неизпълнение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 задължението и за следващата календарна година.</w:t>
      </w:r>
    </w:p>
    <w:p w:rsidR="004E1EAC" w:rsidRPr="00C15BE5" w:rsidRDefault="004E1EAC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(4) При получено авансово плащане по договора,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D573B1">
        <w:rPr>
          <w:rFonts w:ascii="Times New Roman" w:hAnsi="Times New Roman" w:cs="Times New Roman"/>
          <w:sz w:val="24"/>
          <w:szCs w:val="24"/>
        </w:rPr>
        <w:t xml:space="preserve"> дължи връщането </w:t>
      </w:r>
      <w:r w:rsidRPr="00C15BE5">
        <w:rPr>
          <w:rFonts w:ascii="Times New Roman" w:hAnsi="Times New Roman" w:cs="Times New Roman"/>
          <w:sz w:val="24"/>
          <w:szCs w:val="24"/>
        </w:rPr>
        <w:t>му, ведно със законната лихва, считано от датата на получаването му.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(5) Законната лихва по ал. 4 не се дължи, когато в срок н</w:t>
      </w:r>
      <w:r w:rsidR="00D573B1">
        <w:rPr>
          <w:rFonts w:ascii="Times New Roman" w:hAnsi="Times New Roman" w:cs="Times New Roman"/>
          <w:sz w:val="24"/>
          <w:szCs w:val="24"/>
        </w:rPr>
        <w:t xml:space="preserve">е по-късно от 3 месеца, считано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от датата на получаване на авансовото плащане,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заяви изрично пред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, че се отказва от финансовата помощ.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(6) Когато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е получил авансово пл</w:t>
      </w:r>
      <w:r w:rsidR="00D573B1">
        <w:rPr>
          <w:rFonts w:ascii="Times New Roman" w:hAnsi="Times New Roman" w:cs="Times New Roman"/>
          <w:sz w:val="24"/>
          <w:szCs w:val="24"/>
        </w:rPr>
        <w:t xml:space="preserve">ащане по договора, има право да </w:t>
      </w:r>
      <w:r w:rsidRPr="00C15BE5">
        <w:rPr>
          <w:rFonts w:ascii="Times New Roman" w:hAnsi="Times New Roman" w:cs="Times New Roman"/>
          <w:sz w:val="24"/>
          <w:szCs w:val="24"/>
        </w:rPr>
        <w:t xml:space="preserve">заяви изрично пред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, че се отказва от финансовата помощ до изтичане на срока по чл.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6, ал. 3 от настоящия договор.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D573B1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19</w:t>
      </w:r>
      <w:r w:rsidR="00BD3302" w:rsidRPr="00D573B1">
        <w:rPr>
          <w:rFonts w:ascii="Times New Roman" w:hAnsi="Times New Roman" w:cs="Times New Roman"/>
          <w:b/>
          <w:sz w:val="24"/>
          <w:szCs w:val="24"/>
        </w:rPr>
        <w:t>.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(1) При неподаване на заявка за окончателно плащане в срок,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</w:p>
    <w:p w:rsidR="00BD3302" w:rsidRDefault="00BD3302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прекратява едностранно договора.</w:t>
      </w:r>
    </w:p>
    <w:p w:rsidR="00D573B1" w:rsidRPr="00C15BE5" w:rsidRDefault="00D573B1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 xml:space="preserve">(2) </w:t>
      </w:r>
      <w:r w:rsidR="00271A9B">
        <w:rPr>
          <w:rFonts w:ascii="Times New Roman" w:hAnsi="Times New Roman" w:cs="Times New Roman"/>
          <w:sz w:val="24"/>
          <w:szCs w:val="24"/>
        </w:rPr>
        <w:t xml:space="preserve">В случая по ал. 1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дължи връщане на цялата получен</w:t>
      </w:r>
      <w:r w:rsidR="00D573B1">
        <w:rPr>
          <w:rFonts w:ascii="Times New Roman" w:hAnsi="Times New Roman" w:cs="Times New Roman"/>
          <w:sz w:val="24"/>
          <w:szCs w:val="24"/>
        </w:rPr>
        <w:t xml:space="preserve">а финансова помощ (по заявка за </w:t>
      </w:r>
      <w:r w:rsidRPr="00C15BE5">
        <w:rPr>
          <w:rFonts w:ascii="Times New Roman" w:hAnsi="Times New Roman" w:cs="Times New Roman"/>
          <w:sz w:val="24"/>
          <w:szCs w:val="24"/>
        </w:rPr>
        <w:t>авансово или междинно плащане), ведно със законната лихва, считано от датата на нейното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изплащане.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Връщане на цялата получена финансова помощ (по </w:t>
      </w:r>
      <w:r w:rsidR="00D573B1">
        <w:rPr>
          <w:rFonts w:ascii="Times New Roman" w:hAnsi="Times New Roman" w:cs="Times New Roman"/>
          <w:sz w:val="24"/>
          <w:szCs w:val="24"/>
        </w:rPr>
        <w:t xml:space="preserve">заявка за авансово или междинно </w:t>
      </w:r>
      <w:r w:rsidRPr="00C15BE5">
        <w:rPr>
          <w:rFonts w:ascii="Times New Roman" w:hAnsi="Times New Roman" w:cs="Times New Roman"/>
          <w:sz w:val="24"/>
          <w:szCs w:val="24"/>
        </w:rPr>
        <w:t>плащане), ведно със законната лихва, считано от датата на нейното изплащане се дължи и при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пълен отказ за изплащане на финансовата помощ от страна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(4)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дължи връщане на положителната разлика между размера на</w:t>
      </w:r>
    </w:p>
    <w:p w:rsidR="00BD3302" w:rsidRDefault="00BD3302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полученото авансово и/или междинно плащане и размера на одобрената финансова помощ по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заявката за окончателно плащане (ако има такава разлика).</w:t>
      </w:r>
    </w:p>
    <w:p w:rsidR="00D573B1" w:rsidRPr="00C15BE5" w:rsidRDefault="00D573B1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4E1EAC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20</w:t>
      </w:r>
      <w:r w:rsidR="00BD3302" w:rsidRPr="00D573B1">
        <w:rPr>
          <w:rFonts w:ascii="Times New Roman" w:hAnsi="Times New Roman" w:cs="Times New Roman"/>
          <w:b/>
          <w:sz w:val="24"/>
          <w:szCs w:val="24"/>
        </w:rPr>
        <w:t>.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(1) При неспазване на задължения от страна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прилага санкциите съгласно Методика за отказване, намаляване и оттегляне на финансовата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помощ</w:t>
      </w:r>
      <w:r w:rsidR="00132461">
        <w:rPr>
          <w:rFonts w:ascii="Times New Roman" w:hAnsi="Times New Roman" w:cs="Times New Roman"/>
          <w:sz w:val="24"/>
          <w:szCs w:val="24"/>
        </w:rPr>
        <w:t>.</w:t>
      </w:r>
    </w:p>
    <w:p w:rsidR="00D573B1" w:rsidRPr="00C15BE5" w:rsidRDefault="00D573B1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(2) Санкциите съгласно Методика за отказване, намаляване и оттегляне на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финансовата помощ се прилагат и при неспазване на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задължения от страна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в срока по чл. 6, ал. 4.</w:t>
      </w:r>
    </w:p>
    <w:p w:rsidR="00D573B1" w:rsidRPr="00C15BE5" w:rsidRDefault="00D573B1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В случай, че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създал изкуствено условия за изпълнение на</w:t>
      </w:r>
    </w:p>
    <w:p w:rsidR="00BD3302" w:rsidRDefault="00BD3302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изискванията за получаване на финансовата помощ, за да извлече облага, той дължи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възстановяване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 цялата получена по този договор помощ, ведно със законната лихва върху получената сума,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считано от датата на създаване на тези условия, а когато тази дата не може да бъде установена –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от датата, на която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констатирал съответното обстоятелство, но не по-рано от датата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 плащане.</w:t>
      </w:r>
    </w:p>
    <w:p w:rsidR="00D573B1" w:rsidRPr="00C15BE5" w:rsidRDefault="00D573B1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D573B1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73B1">
        <w:rPr>
          <w:rFonts w:ascii="Times New Roman" w:hAnsi="Times New Roman" w:cs="Times New Roman"/>
          <w:b/>
          <w:sz w:val="24"/>
          <w:szCs w:val="24"/>
        </w:rPr>
        <w:t>Чл. 2</w:t>
      </w:r>
      <w:r w:rsidR="00132461">
        <w:rPr>
          <w:rFonts w:ascii="Times New Roman" w:hAnsi="Times New Roman" w:cs="Times New Roman"/>
          <w:b/>
          <w:sz w:val="24"/>
          <w:szCs w:val="24"/>
        </w:rPr>
        <w:t>1</w:t>
      </w:r>
      <w:r w:rsidR="00BD3302" w:rsidRPr="00D573B1">
        <w:rPr>
          <w:rFonts w:ascii="Times New Roman" w:hAnsi="Times New Roman" w:cs="Times New Roman"/>
          <w:b/>
          <w:sz w:val="24"/>
          <w:szCs w:val="24"/>
        </w:rPr>
        <w:t>.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(1) При възникване на непреодолима сила или извънредни обстоятелства по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смисъла на член 2, параграф 2 от Регламент 1306 /2013 на Европейския парламент и на Съвета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от 17 декември 2013 година относно финансирането, управлението и мониторинга на общата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селскостопанска политика и за отмяна на регламенти (ЕИО) № 352/78, (ЕО) № 165/94, (ЕО)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2799/98, (ЕО) № 814/2000, (ЕО) № 1290/2005 и (ЕО) № 485/2008 на Съвета след получаване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плащане по договора за предоставяне на финансова помощ, водещи до трайна обективна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невъзможност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да изпълнява поетите договорни и/или нормативни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задължения,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не възстановява получената по договора за предоставяне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финансовата помощ</w:t>
      </w:r>
      <w:r w:rsidR="00FF6BC0">
        <w:rPr>
          <w:rFonts w:ascii="Times New Roman" w:hAnsi="Times New Roman" w:cs="Times New Roman"/>
          <w:sz w:val="24"/>
          <w:szCs w:val="24"/>
        </w:rPr>
        <w:t xml:space="preserve"> сума</w:t>
      </w:r>
      <w:r w:rsidR="00BD3302" w:rsidRPr="00C15BE5">
        <w:rPr>
          <w:rFonts w:ascii="Times New Roman" w:hAnsi="Times New Roman" w:cs="Times New Roman"/>
          <w:sz w:val="24"/>
          <w:szCs w:val="24"/>
        </w:rPr>
        <w:t>.</w:t>
      </w:r>
    </w:p>
    <w:p w:rsidR="00D573B1" w:rsidRPr="00C15BE5" w:rsidRDefault="00D573B1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За настъпването на събитие по ал. 1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D573B1">
        <w:rPr>
          <w:rFonts w:ascii="Times New Roman" w:hAnsi="Times New Roman" w:cs="Times New Roman"/>
          <w:sz w:val="24"/>
          <w:szCs w:val="24"/>
        </w:rPr>
        <w:t xml:space="preserve"> или упълномощено от него </w:t>
      </w:r>
      <w:r w:rsidRPr="00C15BE5">
        <w:rPr>
          <w:rFonts w:ascii="Times New Roman" w:hAnsi="Times New Roman" w:cs="Times New Roman"/>
          <w:sz w:val="24"/>
          <w:szCs w:val="24"/>
        </w:rPr>
        <w:t xml:space="preserve">лице е длъжен да уведоми писмено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възникването на непреодолима сила или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извънредни обстоятелства и да приложи достатъчно доказателства за това в срок до 15 работни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дни от датата, на която е в състояние да го направи.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При неизпълнение на задължението по ал. 2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мож</w:t>
      </w:r>
      <w:r w:rsidR="00D573B1">
        <w:rPr>
          <w:rFonts w:ascii="Times New Roman" w:hAnsi="Times New Roman" w:cs="Times New Roman"/>
          <w:sz w:val="24"/>
          <w:szCs w:val="24"/>
        </w:rPr>
        <w:t xml:space="preserve">е да се позовава </w:t>
      </w:r>
      <w:r w:rsidRPr="00C15BE5">
        <w:rPr>
          <w:rFonts w:ascii="Times New Roman" w:hAnsi="Times New Roman" w:cs="Times New Roman"/>
          <w:sz w:val="24"/>
          <w:szCs w:val="24"/>
        </w:rPr>
        <w:t>на непреодолима сила.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</w:t>
      </w:r>
      <w:r w:rsidR="004E1EAC">
        <w:rPr>
          <w:rFonts w:ascii="Times New Roman" w:hAnsi="Times New Roman" w:cs="Times New Roman"/>
          <w:sz w:val="24"/>
          <w:szCs w:val="24"/>
        </w:rPr>
        <w:t>4</w:t>
      </w:r>
      <w:r w:rsidRPr="00C15BE5">
        <w:rPr>
          <w:rFonts w:ascii="Times New Roman" w:hAnsi="Times New Roman" w:cs="Times New Roman"/>
          <w:sz w:val="24"/>
          <w:szCs w:val="24"/>
        </w:rPr>
        <w:t xml:space="preserve">) Когато е в забава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може да се позовава на събитие по ал. 1.</w:t>
      </w:r>
    </w:p>
    <w:p w:rsidR="00D573B1" w:rsidRPr="00C15BE5" w:rsidRDefault="00D573B1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D573B1" w:rsidRDefault="00BD3302" w:rsidP="00D573B1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3B1">
        <w:rPr>
          <w:rFonts w:ascii="Times New Roman" w:hAnsi="Times New Roman" w:cs="Times New Roman"/>
          <w:b/>
          <w:sz w:val="24"/>
          <w:szCs w:val="24"/>
        </w:rPr>
        <w:t>VI. ИЗМЕНЕНИЯ И ПРЕКРАТЯВАНЕ НА ДОГОВОРА</w:t>
      </w:r>
    </w:p>
    <w:p w:rsidR="00D573B1" w:rsidRPr="00C15BE5" w:rsidRDefault="00D573B1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73B1">
        <w:rPr>
          <w:rFonts w:ascii="Times New Roman" w:hAnsi="Times New Roman" w:cs="Times New Roman"/>
          <w:b/>
          <w:sz w:val="24"/>
          <w:szCs w:val="24"/>
        </w:rPr>
        <w:lastRenderedPageBreak/>
        <w:t>Чл. 2</w:t>
      </w:r>
      <w:r w:rsidR="00132461">
        <w:rPr>
          <w:rFonts w:ascii="Times New Roman" w:hAnsi="Times New Roman" w:cs="Times New Roman"/>
          <w:b/>
          <w:sz w:val="24"/>
          <w:szCs w:val="24"/>
        </w:rPr>
        <w:t>2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. (1) Изменение на договора може да се извърши по искане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D3302" w:rsidRPr="00C15BE5">
        <w:rPr>
          <w:rFonts w:ascii="Times New Roman" w:hAnsi="Times New Roman" w:cs="Times New Roman"/>
          <w:sz w:val="24"/>
          <w:szCs w:val="24"/>
        </w:rPr>
        <w:t>направено не по-късно от два месеца преди изтичане на срока по чл. 6, ал. 1, въз основа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представени към искането доказателства за преценка на неговата основателност. Количествено-стойностните сметки се представят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на хартиен и електронен носител във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формат (</w:t>
      </w:r>
      <w:proofErr w:type="spellStart"/>
      <w:r w:rsidR="00BD3302" w:rsidRPr="00C15BE5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BD3302" w:rsidRPr="00C15BE5">
        <w:rPr>
          <w:rFonts w:ascii="Times New Roman" w:hAnsi="Times New Roman" w:cs="Times New Roman"/>
          <w:sz w:val="24"/>
          <w:szCs w:val="24"/>
        </w:rPr>
        <w:t>).</w:t>
      </w:r>
    </w:p>
    <w:p w:rsidR="00BD3302" w:rsidRPr="00C15BE5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(2) Не се допуска изменение на договора, с изключение</w:t>
      </w:r>
      <w:r w:rsidR="00D573B1">
        <w:rPr>
          <w:rFonts w:ascii="Times New Roman" w:hAnsi="Times New Roman" w:cs="Times New Roman"/>
          <w:sz w:val="24"/>
          <w:szCs w:val="24"/>
        </w:rPr>
        <w:t xml:space="preserve"> на случаите, когато се променя </w:t>
      </w:r>
      <w:r w:rsidRPr="00C15BE5">
        <w:rPr>
          <w:rFonts w:ascii="Times New Roman" w:hAnsi="Times New Roman" w:cs="Times New Roman"/>
          <w:sz w:val="24"/>
          <w:szCs w:val="24"/>
        </w:rPr>
        <w:t>националната или европейска правна рамка, което:</w:t>
      </w:r>
    </w:p>
    <w:p w:rsidR="00BD3302" w:rsidRPr="00C15BE5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засяга основната цел на дейността и/или променя п</w:t>
      </w:r>
      <w:r w:rsidR="00D573B1">
        <w:rPr>
          <w:rFonts w:ascii="Times New Roman" w:hAnsi="Times New Roman" w:cs="Times New Roman"/>
          <w:sz w:val="24"/>
          <w:szCs w:val="24"/>
        </w:rPr>
        <w:t xml:space="preserve">редназначението на инвестицията </w:t>
      </w:r>
      <w:r w:rsidRPr="00C15BE5">
        <w:rPr>
          <w:rFonts w:ascii="Times New Roman" w:hAnsi="Times New Roman" w:cs="Times New Roman"/>
          <w:sz w:val="24"/>
          <w:szCs w:val="24"/>
        </w:rPr>
        <w:t>съгласно одобрения проект, или</w:t>
      </w:r>
    </w:p>
    <w:p w:rsidR="00BD3302" w:rsidRPr="00C15BE5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води до несъответствие с целите, дейностите, изисква</w:t>
      </w:r>
      <w:r w:rsidR="00D573B1">
        <w:rPr>
          <w:rFonts w:ascii="Times New Roman" w:hAnsi="Times New Roman" w:cs="Times New Roman"/>
          <w:sz w:val="24"/>
          <w:szCs w:val="24"/>
        </w:rPr>
        <w:t xml:space="preserve">нията и критериите за подбор, 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или</w:t>
      </w:r>
    </w:p>
    <w:p w:rsidR="00BD3302" w:rsidRPr="00C15BE5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3. води до увеличение на стойността на договорената </w:t>
      </w:r>
      <w:r w:rsidR="00D573B1">
        <w:rPr>
          <w:rFonts w:ascii="Times New Roman" w:hAnsi="Times New Roman" w:cs="Times New Roman"/>
          <w:sz w:val="24"/>
          <w:szCs w:val="24"/>
        </w:rPr>
        <w:t xml:space="preserve">финансова помощ - включително и </w:t>
      </w:r>
      <w:r w:rsidRPr="00C15BE5">
        <w:rPr>
          <w:rFonts w:ascii="Times New Roman" w:hAnsi="Times New Roman" w:cs="Times New Roman"/>
          <w:sz w:val="24"/>
          <w:szCs w:val="24"/>
        </w:rPr>
        <w:t xml:space="preserve">след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последващо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намаляване на първоначално определената стойност на одобрената финансова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помощ, или</w:t>
      </w:r>
    </w:p>
    <w:p w:rsidR="00BD3302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4. засяга части от инвестицията, за които е било извършено междинно плащане.</w:t>
      </w:r>
    </w:p>
    <w:p w:rsidR="00BD3302" w:rsidRPr="00C15BE5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При уведомяване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съгласие с исканата промяна,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D573B1">
        <w:rPr>
          <w:rFonts w:ascii="Times New Roman" w:hAnsi="Times New Roman" w:cs="Times New Roman"/>
          <w:sz w:val="24"/>
          <w:szCs w:val="24"/>
        </w:rPr>
        <w:t xml:space="preserve"> или </w:t>
      </w:r>
      <w:r w:rsidRPr="00C15BE5">
        <w:rPr>
          <w:rFonts w:ascii="Times New Roman" w:hAnsi="Times New Roman" w:cs="Times New Roman"/>
          <w:sz w:val="24"/>
          <w:szCs w:val="24"/>
        </w:rPr>
        <w:t>упълномощено от него с изрично и нотариално заверено пълномощно лице трябва да се яви в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срок до 10 календарни дни от получаването на уведомлението за сключване на допълнително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споразумение към договора, като при неявяване в този срок правото за подписване на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допълнителното споразумение към договора се погасява.</w:t>
      </w: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(4) В случай, когато към заявлението за подпомагане е б</w:t>
      </w:r>
      <w:r w:rsidR="00D573B1">
        <w:rPr>
          <w:rFonts w:ascii="Times New Roman" w:hAnsi="Times New Roman" w:cs="Times New Roman"/>
          <w:sz w:val="24"/>
          <w:szCs w:val="24"/>
        </w:rPr>
        <w:t xml:space="preserve">ил представен проект, изработен </w:t>
      </w:r>
      <w:r w:rsidRPr="00C15BE5">
        <w:rPr>
          <w:rFonts w:ascii="Times New Roman" w:hAnsi="Times New Roman" w:cs="Times New Roman"/>
          <w:sz w:val="24"/>
          <w:szCs w:val="24"/>
        </w:rPr>
        <w:t>във фаза „Технически проект” или „Работен проект” и по тях настъпят промени,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представя за съгласуване във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коригирания „Технически проект” или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„Работен проект” и придружаващи промяната документи в срок не по-късно от 4 месеца преди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подаване на заявка за междинно или окончателно плащане.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(5) Постигнатите договорености за изменение или допълнение на този договор се</w:t>
      </w:r>
    </w:p>
    <w:p w:rsidR="00BD3302" w:rsidRDefault="00BD3302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оформят с двустранно подписани допълнителни споразумения, които са неразделна част от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настоящия договор.</w:t>
      </w: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(6) След одобрение (съгласуване) на всички общ</w:t>
      </w:r>
      <w:r w:rsidR="00D573B1">
        <w:rPr>
          <w:rFonts w:ascii="Times New Roman" w:hAnsi="Times New Roman" w:cs="Times New Roman"/>
          <w:sz w:val="24"/>
          <w:szCs w:val="24"/>
        </w:rPr>
        <w:t xml:space="preserve">ествени поръчки по проекта, </w:t>
      </w:r>
      <w:r w:rsidRPr="00C15BE5">
        <w:rPr>
          <w:rFonts w:ascii="Times New Roman" w:hAnsi="Times New Roman" w:cs="Times New Roman"/>
          <w:sz w:val="24"/>
          <w:szCs w:val="24"/>
        </w:rPr>
        <w:t>включително тези, касаещи предварително извършените разходи по проекта, включително при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отказ от съгласуване на някои от възложените обществени поръчки, и преди подаване на заявка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за междинно/окончателно плащане, страните сключват допълнително споразумение към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настоящия договор, с което размерът на посочената в чл. 3, ал. 1 от договора първоначално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договорена финансова помощ се коригира съобразно размера на договорите за възлагане на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обществени поръчки, сключени за изпълнение на дейностите по одобрения проект.</w:t>
      </w: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(7) Допълнително споразумение може да се сключи и </w:t>
      </w:r>
      <w:r w:rsidR="00D573B1">
        <w:rPr>
          <w:rFonts w:ascii="Times New Roman" w:hAnsi="Times New Roman" w:cs="Times New Roman"/>
          <w:sz w:val="24"/>
          <w:szCs w:val="24"/>
        </w:rPr>
        <w:t xml:space="preserve">след одобрение (съгласуване)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 отделна обществена поръчка за възлагане на дейност, свързана с проекта, по искане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(8) Като неразделна част към сключените допълните</w:t>
      </w:r>
      <w:r w:rsidR="00D573B1">
        <w:rPr>
          <w:rFonts w:ascii="Times New Roman" w:hAnsi="Times New Roman" w:cs="Times New Roman"/>
          <w:sz w:val="24"/>
          <w:szCs w:val="24"/>
        </w:rPr>
        <w:t xml:space="preserve">лни споразумения се прилагат на </w:t>
      </w:r>
      <w:r w:rsidRPr="00C15BE5">
        <w:rPr>
          <w:rFonts w:ascii="Times New Roman" w:hAnsi="Times New Roman" w:cs="Times New Roman"/>
          <w:sz w:val="24"/>
          <w:szCs w:val="24"/>
        </w:rPr>
        <w:t>хартиен носител количествено-стойностни сметки и/или техническите спецификации от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офертата/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ите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на избрания/те изпълнител</w:t>
      </w:r>
      <w:ins w:id="11" w:author="user" w:date="2018-03-20T15:51:00Z">
        <w:r w:rsidR="00FF6BC0">
          <w:rPr>
            <w:rFonts w:ascii="Times New Roman" w:hAnsi="Times New Roman" w:cs="Times New Roman"/>
            <w:sz w:val="24"/>
            <w:szCs w:val="24"/>
          </w:rPr>
          <w:t>/</w:t>
        </w:r>
      </w:ins>
      <w:r w:rsidRPr="00C15BE5">
        <w:rPr>
          <w:rFonts w:ascii="Times New Roman" w:hAnsi="Times New Roman" w:cs="Times New Roman"/>
          <w:sz w:val="24"/>
          <w:szCs w:val="24"/>
        </w:rPr>
        <w:t>и на дейностите по одобрения проект.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D573B1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2</w:t>
      </w:r>
      <w:r w:rsidR="00132461">
        <w:rPr>
          <w:rFonts w:ascii="Times New Roman" w:hAnsi="Times New Roman" w:cs="Times New Roman"/>
          <w:b/>
          <w:sz w:val="24"/>
          <w:szCs w:val="24"/>
        </w:rPr>
        <w:t>3</w:t>
      </w:r>
      <w:r w:rsidR="00BD3302" w:rsidRPr="00D573B1">
        <w:rPr>
          <w:rFonts w:ascii="Times New Roman" w:hAnsi="Times New Roman" w:cs="Times New Roman"/>
          <w:b/>
          <w:sz w:val="24"/>
          <w:szCs w:val="24"/>
        </w:rPr>
        <w:t>.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(1) Този договор се прекратява:</w:t>
      </w:r>
    </w:p>
    <w:p w:rsidR="00BD3302" w:rsidRPr="00C15BE5" w:rsidRDefault="00BD3302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при изтичане на предвидените в него срокове и уреждане на отношенията между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страните;</w:t>
      </w:r>
    </w:p>
    <w:p w:rsidR="00BD3302" w:rsidRPr="00C15BE5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>2. по взаимно съгласие между страните, изразено п</w:t>
      </w:r>
      <w:r w:rsidR="00D573B1">
        <w:rPr>
          <w:rFonts w:ascii="Times New Roman" w:hAnsi="Times New Roman" w:cs="Times New Roman"/>
          <w:sz w:val="24"/>
          <w:szCs w:val="24"/>
        </w:rPr>
        <w:t xml:space="preserve">исмено и постигнато най-късно в </w:t>
      </w:r>
      <w:r w:rsidRPr="00C15BE5">
        <w:rPr>
          <w:rFonts w:ascii="Times New Roman" w:hAnsi="Times New Roman" w:cs="Times New Roman"/>
          <w:sz w:val="24"/>
          <w:szCs w:val="24"/>
        </w:rPr>
        <w:t>срока по чл. 6, ал. 1, като в случай на изплатени по договора суми, преди подписване на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споразумението за прекратяване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дължи връщане на всички получени суми,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ведно със законната лихва върху тях, считано от датата на получаването им;</w:t>
      </w:r>
    </w:p>
    <w:p w:rsidR="00BD3302" w:rsidRPr="00C15BE5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3. при възникване на непреодолима сила или извънред</w:t>
      </w:r>
      <w:r w:rsidR="00D573B1">
        <w:rPr>
          <w:rFonts w:ascii="Times New Roman" w:hAnsi="Times New Roman" w:cs="Times New Roman"/>
          <w:sz w:val="24"/>
          <w:szCs w:val="24"/>
        </w:rPr>
        <w:t xml:space="preserve">ни обстоятелства, в резултат на </w:t>
      </w:r>
      <w:r w:rsidRPr="00C15BE5">
        <w:rPr>
          <w:rFonts w:ascii="Times New Roman" w:hAnsi="Times New Roman" w:cs="Times New Roman"/>
          <w:sz w:val="24"/>
          <w:szCs w:val="24"/>
        </w:rPr>
        <w:t>което не могат да бъдат изпълнени условията и задълженията по настоящия договор;</w:t>
      </w:r>
    </w:p>
    <w:p w:rsidR="00BD3302" w:rsidRDefault="00BD3302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4. едностранно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въз основа на изрично изявление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отказ от финансова помощ по договора, при условията на чл. 1</w:t>
      </w:r>
      <w:r w:rsidR="00892232">
        <w:rPr>
          <w:rFonts w:ascii="Times New Roman" w:hAnsi="Times New Roman" w:cs="Times New Roman"/>
          <w:sz w:val="24"/>
          <w:szCs w:val="24"/>
        </w:rPr>
        <w:t>8</w:t>
      </w:r>
      <w:r w:rsidRPr="00C15BE5">
        <w:rPr>
          <w:rFonts w:ascii="Times New Roman" w:hAnsi="Times New Roman" w:cs="Times New Roman"/>
          <w:sz w:val="24"/>
          <w:szCs w:val="24"/>
        </w:rPr>
        <w:t xml:space="preserve"> от настоящия договор.</w:t>
      </w:r>
    </w:p>
    <w:p w:rsidR="00D573B1" w:rsidRPr="00C15BE5" w:rsidRDefault="00D573B1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Договорът може да бъде прекратен едностранно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D573B1">
        <w:rPr>
          <w:rFonts w:ascii="Times New Roman" w:hAnsi="Times New Roman" w:cs="Times New Roman"/>
          <w:sz w:val="24"/>
          <w:szCs w:val="24"/>
        </w:rPr>
        <w:t xml:space="preserve"> при неизпълнение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 което и да е от задълженията му</w:t>
      </w:r>
      <w:r w:rsidR="00892232">
        <w:rPr>
          <w:rFonts w:ascii="Times New Roman" w:hAnsi="Times New Roman" w:cs="Times New Roman"/>
          <w:sz w:val="24"/>
          <w:szCs w:val="24"/>
        </w:rPr>
        <w:t xml:space="preserve"> по този договор, по 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 2016г.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или по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относим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към предоставянето на финансовата помощ акт на правото на Европейския</w:t>
      </w:r>
      <w:r w:rsidR="00D573B1">
        <w:rPr>
          <w:rFonts w:ascii="Times New Roman" w:hAnsi="Times New Roman" w:cs="Times New Roman"/>
          <w:sz w:val="24"/>
          <w:szCs w:val="24"/>
        </w:rPr>
        <w:t xml:space="preserve"> съюз.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При неизпълнение на задължението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D573B1">
        <w:rPr>
          <w:rFonts w:ascii="Times New Roman" w:hAnsi="Times New Roman" w:cs="Times New Roman"/>
          <w:sz w:val="24"/>
          <w:szCs w:val="24"/>
        </w:rPr>
        <w:t xml:space="preserve"> да публикува обявление за </w:t>
      </w:r>
      <w:r w:rsidRPr="00C15BE5">
        <w:rPr>
          <w:rFonts w:ascii="Times New Roman" w:hAnsi="Times New Roman" w:cs="Times New Roman"/>
          <w:sz w:val="24"/>
          <w:szCs w:val="24"/>
        </w:rPr>
        <w:t>откриване на процедурите за възлагане на обществена поръчка за избор на изпълнител за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всички разходи в срока по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чл.6, ал. 2 от настоящия договор,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уведомява писмено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констатираното неизпълнение и го предупреждава за санкцията по ал. 5, ако не изпълни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задължението си в едномесечен срок.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(4) В случай на неизпълнение на задължението в срока по ал. 3,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="00D573B1">
        <w:rPr>
          <w:rFonts w:ascii="Times New Roman" w:hAnsi="Times New Roman" w:cs="Times New Roman"/>
          <w:sz w:val="24"/>
          <w:szCs w:val="24"/>
        </w:rPr>
        <w:t xml:space="preserve"> едностранно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прекратява договора, като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дължи връщане на всички получени по договора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суми, ведно със законната лихва.</w:t>
      </w:r>
    </w:p>
    <w:p w:rsidR="00D573B1" w:rsidRPr="00D573B1" w:rsidRDefault="00D573B1" w:rsidP="00D573B1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3B1">
        <w:rPr>
          <w:rFonts w:ascii="Times New Roman" w:hAnsi="Times New Roman" w:cs="Times New Roman"/>
          <w:b/>
          <w:sz w:val="24"/>
          <w:szCs w:val="24"/>
        </w:rPr>
        <w:t>VIІ. ДРУГИ УСЛОВИЯ</w:t>
      </w:r>
    </w:p>
    <w:p w:rsidR="00D573B1" w:rsidRPr="00D573B1" w:rsidRDefault="00D573B1" w:rsidP="00D573B1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73B1">
        <w:rPr>
          <w:rFonts w:ascii="Times New Roman" w:hAnsi="Times New Roman" w:cs="Times New Roman"/>
          <w:b/>
          <w:sz w:val="24"/>
          <w:szCs w:val="24"/>
        </w:rPr>
        <w:t>Чл. 2</w:t>
      </w:r>
      <w:r w:rsidR="00132461">
        <w:rPr>
          <w:rFonts w:ascii="Times New Roman" w:hAnsi="Times New Roman" w:cs="Times New Roman"/>
          <w:b/>
          <w:sz w:val="24"/>
          <w:szCs w:val="24"/>
        </w:rPr>
        <w:t>4</w:t>
      </w:r>
      <w:r w:rsidRPr="00D573B1">
        <w:rPr>
          <w:rFonts w:ascii="Times New Roman" w:hAnsi="Times New Roman" w:cs="Times New Roman"/>
          <w:b/>
          <w:sz w:val="24"/>
          <w:szCs w:val="24"/>
        </w:rPr>
        <w:t>.</w:t>
      </w:r>
      <w:r w:rsidRPr="00C15BE5">
        <w:rPr>
          <w:rFonts w:ascii="Times New Roman" w:hAnsi="Times New Roman" w:cs="Times New Roman"/>
          <w:sz w:val="24"/>
          <w:szCs w:val="24"/>
        </w:rPr>
        <w:t xml:space="preserve"> Този договор има действие до: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изтичането на посочения в чл. 6, ал. 4 срок.</w:t>
      </w:r>
    </w:p>
    <w:p w:rsidR="00BD3302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окончателното уреждане на отношенията между страни</w:t>
      </w:r>
      <w:r w:rsidR="00C71609">
        <w:rPr>
          <w:rFonts w:ascii="Times New Roman" w:hAnsi="Times New Roman" w:cs="Times New Roman"/>
          <w:sz w:val="24"/>
          <w:szCs w:val="24"/>
        </w:rPr>
        <w:t xml:space="preserve">те, включително по въпроси, </w:t>
      </w:r>
      <w:r w:rsidRPr="00C15BE5">
        <w:rPr>
          <w:rFonts w:ascii="Times New Roman" w:hAnsi="Times New Roman" w:cs="Times New Roman"/>
          <w:sz w:val="24"/>
          <w:szCs w:val="24"/>
        </w:rPr>
        <w:t>произтичащи от неговото неизпълнение.</w:t>
      </w:r>
    </w:p>
    <w:p w:rsidR="00C71609" w:rsidRPr="00C15BE5" w:rsidRDefault="00C71609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1609">
        <w:rPr>
          <w:rFonts w:ascii="Times New Roman" w:hAnsi="Times New Roman" w:cs="Times New Roman"/>
          <w:b/>
          <w:sz w:val="24"/>
          <w:szCs w:val="24"/>
        </w:rPr>
        <w:t>Чл. 2</w:t>
      </w:r>
      <w:r w:rsidR="001439AB">
        <w:rPr>
          <w:rFonts w:ascii="Times New Roman" w:hAnsi="Times New Roman" w:cs="Times New Roman"/>
          <w:b/>
          <w:sz w:val="24"/>
          <w:szCs w:val="24"/>
        </w:rPr>
        <w:t>5</w:t>
      </w:r>
      <w:r w:rsidRPr="00C71609">
        <w:rPr>
          <w:rFonts w:ascii="Times New Roman" w:hAnsi="Times New Roman" w:cs="Times New Roman"/>
          <w:b/>
          <w:sz w:val="24"/>
          <w:szCs w:val="24"/>
        </w:rPr>
        <w:t>.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По смисъла на този договор: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1. „актив” е всяко движимо или недвижимо имущество или право,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оценимо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в пари;</w:t>
      </w:r>
    </w:p>
    <w:p w:rsidR="00BD3302" w:rsidRPr="00C15BE5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„факти и обстоятелства от значение за изпълнението на одобрения проект” с</w:t>
      </w:r>
      <w:r w:rsidR="00C71609">
        <w:rPr>
          <w:rFonts w:ascii="Times New Roman" w:hAnsi="Times New Roman" w:cs="Times New Roman"/>
          <w:sz w:val="24"/>
          <w:szCs w:val="24"/>
        </w:rPr>
        <w:t xml:space="preserve">а такива, </w:t>
      </w:r>
      <w:r w:rsidRPr="00C15BE5">
        <w:rPr>
          <w:rFonts w:ascii="Times New Roman" w:hAnsi="Times New Roman" w:cs="Times New Roman"/>
          <w:sz w:val="24"/>
          <w:szCs w:val="24"/>
        </w:rPr>
        <w:t>които са настъпили или са станали известни след подписването на договора, за които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знаел или е бил длъжен да знае и при знанието на които от страна на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договорът не би бил сключен или би бил сключен при различни условия.</w:t>
      </w:r>
    </w:p>
    <w:p w:rsidR="00BD3302" w:rsidRPr="00C15BE5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3. „№. - .................. поставени в титулната част на Дого</w:t>
      </w:r>
      <w:r w:rsidR="00C71609">
        <w:rPr>
          <w:rFonts w:ascii="Times New Roman" w:hAnsi="Times New Roman" w:cs="Times New Roman"/>
          <w:sz w:val="24"/>
          <w:szCs w:val="24"/>
        </w:rPr>
        <w:t xml:space="preserve">вора, определят неговия номер и </w:t>
      </w:r>
      <w:r w:rsidRPr="00C15BE5">
        <w:rPr>
          <w:rFonts w:ascii="Times New Roman" w:hAnsi="Times New Roman" w:cs="Times New Roman"/>
          <w:sz w:val="24"/>
          <w:szCs w:val="24"/>
        </w:rPr>
        <w:t>дата на осчетоводяване.</w:t>
      </w:r>
    </w:p>
    <w:p w:rsidR="00BD3302" w:rsidRPr="00760F6C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4. </w:t>
      </w:r>
      <w:r w:rsidR="00FF7930" w:rsidRPr="00FF7930">
        <w:rPr>
          <w:rFonts w:ascii="Times New Roman" w:hAnsi="Times New Roman" w:cs="Times New Roman"/>
          <w:sz w:val="24"/>
          <w:szCs w:val="24"/>
        </w:rPr>
        <w:t>„Одобрен проект“ и съвкупността от материални и нематериални активи и свързаните с тях разходи, 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:rsidR="00BD3302" w:rsidRPr="00760F6C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F6C">
        <w:rPr>
          <w:rFonts w:ascii="Times New Roman" w:hAnsi="Times New Roman" w:cs="Times New Roman"/>
          <w:sz w:val="24"/>
          <w:szCs w:val="24"/>
          <w:lang w:val="ru-RU"/>
        </w:rPr>
        <w:lastRenderedPageBreak/>
        <w:t>5. „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системност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неспазването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“ наличие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подобни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случаи на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неспазване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били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констатирани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същия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ПОЛЗВАТЕЛ по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същата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мярка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, или за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същия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вид операция,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през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последните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четири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години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през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целия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програмен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период 2014—</w:t>
      </w:r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>2020 г., или при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подобна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мярка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през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програмния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период 2007—2013 г. При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установяване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системност</w:t>
      </w:r>
      <w:proofErr w:type="spell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процентът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санкцията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удвоява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BD3302" w:rsidRPr="00760F6C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6.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доказателства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за „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започване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изпълнението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“ по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см</w:t>
      </w:r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исъла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чл. 6, ал. 3, т. 3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документ за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извършено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авансово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или частично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в размер не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по-малък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от 20 на сто от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размера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помощта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 чл. 3, ал. 1,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издадена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фактура за сума над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посочения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размер,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подписани</w:t>
      </w:r>
      <w:proofErr w:type="spell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приемо-предавателни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протоколи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извършени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дейности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 проекта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по-малка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от</w:t>
      </w:r>
      <w:proofErr w:type="gram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посочената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или др.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подобни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документи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удостоверяващи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, че </w:t>
      </w:r>
      <w:r w:rsidR="004612F3" w:rsidRPr="00760F6C">
        <w:rPr>
          <w:rFonts w:ascii="Times New Roman" w:hAnsi="Times New Roman" w:cs="Times New Roman"/>
          <w:b/>
          <w:sz w:val="24"/>
          <w:szCs w:val="24"/>
          <w:lang w:val="ru-RU"/>
        </w:rPr>
        <w:t>ПОЛЗВАТЕЛЯТ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започнал</w:t>
      </w:r>
      <w:proofErr w:type="spell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изпълнението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 отношение на инвестиция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по-малка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от 20 на сто от размера на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помощта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 чл. 3, </w:t>
      </w:r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ал</w:t>
      </w:r>
      <w:proofErr w:type="gramEnd"/>
      <w:r w:rsidRPr="00760F6C">
        <w:rPr>
          <w:rFonts w:ascii="Times New Roman" w:hAnsi="Times New Roman" w:cs="Times New Roman"/>
          <w:sz w:val="24"/>
          <w:szCs w:val="24"/>
          <w:lang w:val="ru-RU"/>
        </w:rPr>
        <w:t>. 1.</w:t>
      </w:r>
    </w:p>
    <w:p w:rsidR="00C71609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1609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F6C">
        <w:rPr>
          <w:rFonts w:ascii="Times New Roman" w:hAnsi="Times New Roman" w:cs="Times New Roman"/>
          <w:b/>
          <w:sz w:val="24"/>
          <w:szCs w:val="24"/>
          <w:lang w:val="ru-RU"/>
        </w:rPr>
        <w:t>Чл. 2</w:t>
      </w:r>
      <w:r w:rsidR="00850FEA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BD3302" w:rsidRPr="00760F6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(1)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Всеки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спор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относно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действителността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тълкуването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прек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>ратяването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изпълнението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неизпълнението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този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договор се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урежда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страните</w:t>
      </w:r>
      <w:proofErr w:type="spellEnd"/>
      <w:proofErr w:type="gram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 взаимно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съгласие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D3302" w:rsidRPr="00760F6C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(2) При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непостигане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съгласие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 ал. 1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страните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щ</w:t>
      </w:r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отнесат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възникналия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тях</w:t>
      </w:r>
      <w:proofErr w:type="spell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правен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спор пред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съответния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местнокомпетентен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административен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съд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реда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при</w:t>
      </w:r>
      <w:proofErr w:type="gram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Административнопроцесуалния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кодекс.</w:t>
      </w:r>
    </w:p>
    <w:p w:rsidR="00C71609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3302" w:rsidRPr="00760F6C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(3)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Настоящият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договор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оспори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пред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съ</w:t>
      </w:r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ответния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административен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съд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реда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</w:t>
      </w:r>
      <w:proofErr w:type="gram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чл. 19ж от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Административнопроцесуалния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кодекс</w:t>
      </w:r>
    </w:p>
    <w:p w:rsidR="00C71609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1609" w:rsidRPr="00343541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  <w:lang w:val="ru-RU"/>
        </w:rPr>
      </w:pPr>
      <w:r w:rsidRPr="002D2831">
        <w:rPr>
          <w:rFonts w:ascii="Times New Roman" w:hAnsi="Times New Roman" w:cs="Times New Roman"/>
          <w:b/>
          <w:sz w:val="24"/>
          <w:szCs w:val="24"/>
          <w:lang w:val="ru-RU"/>
        </w:rPr>
        <w:t>Чл. 2</w:t>
      </w:r>
      <w:r w:rsidR="00850FEA">
        <w:rPr>
          <w:rFonts w:ascii="Times New Roman" w:hAnsi="Times New Roman" w:cs="Times New Roman"/>
          <w:b/>
          <w:sz w:val="24"/>
          <w:szCs w:val="24"/>
        </w:rPr>
        <w:t>7</w:t>
      </w:r>
      <w:r w:rsidRPr="002D283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(1)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съобщения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страните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извършват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писме</w:t>
      </w:r>
      <w:r w:rsidR="00C71609" w:rsidRPr="002D2831">
        <w:rPr>
          <w:rFonts w:ascii="Times New Roman" w:hAnsi="Times New Roman" w:cs="Times New Roman"/>
          <w:sz w:val="24"/>
          <w:szCs w:val="24"/>
          <w:lang w:val="ru-RU"/>
        </w:rPr>
        <w:t>но</w:t>
      </w:r>
      <w:proofErr w:type="spellEnd"/>
      <w:r w:rsidR="00C71609"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на адреса, </w:t>
      </w:r>
      <w:proofErr w:type="spellStart"/>
      <w:r w:rsidR="00C71609" w:rsidRPr="002D2831">
        <w:rPr>
          <w:rFonts w:ascii="Times New Roman" w:hAnsi="Times New Roman" w:cs="Times New Roman"/>
          <w:sz w:val="24"/>
          <w:szCs w:val="24"/>
          <w:lang w:val="ru-RU"/>
        </w:rPr>
        <w:t>посочен</w:t>
      </w:r>
      <w:proofErr w:type="spellEnd"/>
      <w:r w:rsidR="00C71609" w:rsidRPr="002D2831">
        <w:rPr>
          <w:rFonts w:ascii="Times New Roman" w:hAnsi="Times New Roman" w:cs="Times New Roman"/>
          <w:sz w:val="24"/>
          <w:szCs w:val="24"/>
        </w:rPr>
        <w:t xml:space="preserve"> </w:t>
      </w:r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договор.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Кореспонденцията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4612F3" w:rsidRPr="002D2831">
        <w:rPr>
          <w:rFonts w:ascii="Times New Roman" w:hAnsi="Times New Roman" w:cs="Times New Roman"/>
          <w:b/>
          <w:sz w:val="24"/>
          <w:szCs w:val="24"/>
          <w:lang w:val="ru-RU"/>
        </w:rPr>
        <w:t>ПОЛЗВАТЕЛЯ</w:t>
      </w:r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4612F3" w:rsidRPr="002D2831">
        <w:rPr>
          <w:rFonts w:ascii="Times New Roman" w:hAnsi="Times New Roman" w:cs="Times New Roman"/>
          <w:b/>
          <w:sz w:val="24"/>
          <w:szCs w:val="24"/>
          <w:lang w:val="ru-RU"/>
        </w:rPr>
        <w:t>ФОНДА</w:t>
      </w:r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осъществява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на</w:t>
      </w:r>
      <w:r w:rsidR="00C71609" w:rsidRPr="002D2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посочения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r w:rsidR="004612F3" w:rsidRPr="002D2831">
        <w:rPr>
          <w:rFonts w:ascii="Times New Roman" w:hAnsi="Times New Roman" w:cs="Times New Roman"/>
          <w:b/>
          <w:sz w:val="24"/>
          <w:szCs w:val="24"/>
          <w:lang w:val="ru-RU"/>
        </w:rPr>
        <w:t>ПОЛЗВАТЕЛЯ</w:t>
      </w:r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адрес,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телефонен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номер и </w:t>
      </w:r>
      <w:proofErr w:type="spellStart"/>
      <w:r w:rsidR="002D2831" w:rsidRPr="002D2831">
        <w:rPr>
          <w:rFonts w:ascii="Times New Roman" w:hAnsi="Times New Roman" w:cs="Times New Roman"/>
          <w:sz w:val="24"/>
          <w:szCs w:val="24"/>
          <w:lang w:val="ru-RU"/>
        </w:rPr>
        <w:t>електронна</w:t>
      </w:r>
      <w:proofErr w:type="spellEnd"/>
      <w:r w:rsidR="002D2831"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D2831" w:rsidRPr="002D2831">
        <w:rPr>
          <w:rFonts w:ascii="Times New Roman" w:hAnsi="Times New Roman" w:cs="Times New Roman"/>
          <w:sz w:val="24"/>
          <w:szCs w:val="24"/>
          <w:lang w:val="ru-RU"/>
        </w:rPr>
        <w:t>поща</w:t>
      </w:r>
      <w:proofErr w:type="spellEnd"/>
      <w:r w:rsidR="002D2831"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или в ИСУН 2020</w:t>
      </w:r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и адреса </w:t>
      </w:r>
      <w:proofErr w:type="gram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4612F3" w:rsidRPr="002D2831">
        <w:rPr>
          <w:rFonts w:ascii="Times New Roman" w:hAnsi="Times New Roman" w:cs="Times New Roman"/>
          <w:b/>
          <w:sz w:val="24"/>
          <w:szCs w:val="24"/>
          <w:lang w:val="ru-RU"/>
        </w:rPr>
        <w:t>ФОНДА</w:t>
      </w:r>
      <w:proofErr w:type="gram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съответната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областна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дирекция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него.</w:t>
      </w:r>
    </w:p>
    <w:p w:rsidR="00BD3302" w:rsidRPr="00760F6C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(2) В случай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промяна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адреса или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други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вписани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този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договор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данни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съобщения</w:t>
      </w:r>
      <w:proofErr w:type="spell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на страна по договора,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тя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длъжна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уведоми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другата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страна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незабавно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, но не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по-късно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от 7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дни от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датата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промяната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. При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неизпълнение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задължението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уведомяване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съобщенията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се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считат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надлежно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връчени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ако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изпратени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адреса,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електронната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поща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или факса,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последно</w:t>
      </w:r>
      <w:proofErr w:type="spell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2831">
        <w:rPr>
          <w:rFonts w:ascii="Times New Roman" w:hAnsi="Times New Roman" w:cs="Times New Roman"/>
          <w:sz w:val="24"/>
          <w:szCs w:val="24"/>
          <w:lang w:val="ru-RU"/>
        </w:rPr>
        <w:t>известен</w:t>
      </w:r>
      <w:proofErr w:type="gramEnd"/>
      <w:r w:rsidR="002D2831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D2831">
        <w:rPr>
          <w:rFonts w:ascii="Times New Roman" w:hAnsi="Times New Roman" w:cs="Times New Roman"/>
          <w:sz w:val="24"/>
          <w:szCs w:val="24"/>
          <w:lang w:val="ru-RU"/>
        </w:rPr>
        <w:t>изпращащата</w:t>
      </w:r>
      <w:proofErr w:type="spellEnd"/>
      <w:r w:rsidR="002D2831">
        <w:rPr>
          <w:rFonts w:ascii="Times New Roman" w:hAnsi="Times New Roman" w:cs="Times New Roman"/>
          <w:sz w:val="24"/>
          <w:szCs w:val="24"/>
          <w:lang w:val="ru-RU"/>
        </w:rPr>
        <w:t xml:space="preserve"> страна или чрез ИСУН 2020.</w:t>
      </w:r>
    </w:p>
    <w:p w:rsidR="00C71609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3302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F6C">
        <w:rPr>
          <w:rFonts w:ascii="Times New Roman" w:hAnsi="Times New Roman" w:cs="Times New Roman"/>
          <w:b/>
          <w:sz w:val="24"/>
          <w:szCs w:val="24"/>
          <w:lang w:val="ru-RU"/>
        </w:rPr>
        <w:t>Чл. 2</w:t>
      </w:r>
      <w:r w:rsidR="00850FEA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="00BD3302" w:rsidRPr="00760F6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неуредените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този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договор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въпроси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прила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>гат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разпоредбите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действащото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българско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законодателство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приложимите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актове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правото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Европейския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съюз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71609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3302" w:rsidRPr="00760F6C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proofErr w:type="spellStart"/>
      <w:r w:rsidRPr="00760F6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Неразделна</w:t>
      </w:r>
      <w:proofErr w:type="spellEnd"/>
      <w:r w:rsidRPr="00760F6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част от </w:t>
      </w:r>
      <w:proofErr w:type="spellStart"/>
      <w:r w:rsidRPr="00760F6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този</w:t>
      </w:r>
      <w:proofErr w:type="spellEnd"/>
      <w:r w:rsidRPr="00760F6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договор </w:t>
      </w:r>
      <w:proofErr w:type="spellStart"/>
      <w:r w:rsidRPr="00760F6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са</w:t>
      </w:r>
      <w:proofErr w:type="spellEnd"/>
      <w:r w:rsidRPr="00760F6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:</w:t>
      </w:r>
    </w:p>
    <w:p w:rsidR="00BD3302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Основна информация за проектното предложение</w:t>
      </w:r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 ИД № …………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……….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ведно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допълнително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представени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r w:rsidR="004612F3" w:rsidRPr="00760F6C">
        <w:rPr>
          <w:rFonts w:ascii="Times New Roman" w:hAnsi="Times New Roman" w:cs="Times New Roman"/>
          <w:b/>
          <w:sz w:val="24"/>
          <w:szCs w:val="24"/>
          <w:lang w:val="ru-RU"/>
        </w:rPr>
        <w:t>ПОЛЗВАТЕЛЯ</w:t>
      </w:r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документи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етапа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кандидатстването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му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подмярката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71609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1609" w:rsidRPr="00760F6C" w:rsidRDefault="00C71609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3302" w:rsidRPr="00760F6C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договор 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сключен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="002D2831">
        <w:rPr>
          <w:rFonts w:ascii="Times New Roman" w:hAnsi="Times New Roman" w:cs="Times New Roman"/>
          <w:sz w:val="24"/>
          <w:szCs w:val="24"/>
        </w:rPr>
        <w:t>три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еднообразни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екземпляра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- по един за всяка </w:t>
      </w:r>
      <w:r w:rsidR="00C71609">
        <w:rPr>
          <w:rFonts w:ascii="Times New Roman" w:hAnsi="Times New Roman" w:cs="Times New Roman"/>
          <w:sz w:val="24"/>
          <w:szCs w:val="24"/>
        </w:rPr>
        <w:t xml:space="preserve">една </w:t>
      </w:r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страните</w:t>
      </w:r>
      <w:proofErr w:type="spellEnd"/>
      <w:proofErr w:type="gramEnd"/>
      <w:r w:rsidRPr="00760F6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71609" w:rsidRPr="00760F6C" w:rsidRDefault="00C71609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39AB" w:rsidRPr="00760F6C" w:rsidRDefault="00BD3302" w:rsidP="0039094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ЗА</w:t>
      </w:r>
      <w:proofErr w:type="gram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12F3" w:rsidRPr="00760F6C">
        <w:rPr>
          <w:rFonts w:ascii="Times New Roman" w:hAnsi="Times New Roman" w:cs="Times New Roman"/>
          <w:b/>
          <w:sz w:val="24"/>
          <w:szCs w:val="24"/>
          <w:lang w:val="ru-RU"/>
        </w:rPr>
        <w:t>ФОНДА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C7160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9094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71609">
        <w:rPr>
          <w:rFonts w:ascii="Times New Roman" w:hAnsi="Times New Roman" w:cs="Times New Roman"/>
          <w:sz w:val="24"/>
          <w:szCs w:val="24"/>
        </w:rPr>
        <w:t xml:space="preserve">ЗА </w:t>
      </w:r>
      <w:r w:rsidR="00C71609" w:rsidRPr="00C71609">
        <w:rPr>
          <w:rFonts w:ascii="Times New Roman" w:hAnsi="Times New Roman" w:cs="Times New Roman"/>
          <w:b/>
          <w:sz w:val="24"/>
          <w:szCs w:val="24"/>
        </w:rPr>
        <w:t>МИГ:</w:t>
      </w:r>
      <w:r w:rsidR="00C71609">
        <w:rPr>
          <w:rFonts w:ascii="Times New Roman" w:hAnsi="Times New Roman" w:cs="Times New Roman"/>
          <w:sz w:val="24"/>
          <w:szCs w:val="24"/>
        </w:rPr>
        <w:t xml:space="preserve">  </w:t>
      </w:r>
      <w:r w:rsidR="00390949">
        <w:rPr>
          <w:rFonts w:ascii="Times New Roman" w:hAnsi="Times New Roman" w:cs="Times New Roman"/>
          <w:sz w:val="24"/>
          <w:szCs w:val="24"/>
        </w:rPr>
        <w:t xml:space="preserve">  </w:t>
      </w:r>
      <w:r w:rsidR="00C71609">
        <w:rPr>
          <w:rFonts w:ascii="Times New Roman" w:hAnsi="Times New Roman" w:cs="Times New Roman"/>
          <w:sz w:val="24"/>
          <w:szCs w:val="24"/>
        </w:rPr>
        <w:t xml:space="preserve">       </w:t>
      </w:r>
      <w:r w:rsidR="0039094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4612F3" w:rsidRPr="00760F6C">
        <w:rPr>
          <w:rFonts w:ascii="Times New Roman" w:hAnsi="Times New Roman" w:cs="Times New Roman"/>
          <w:b/>
          <w:sz w:val="24"/>
          <w:szCs w:val="24"/>
          <w:lang w:val="ru-RU"/>
        </w:rPr>
        <w:t>ПОЛЗВАТЕЛЯ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390949" w:rsidRDefault="00390949" w:rsidP="00390949">
      <w:pPr>
        <w:spacing w:after="0" w:line="23" w:lineRule="atLeast"/>
        <w:jc w:val="both"/>
        <w:rPr>
          <w:ins w:id="12" w:author="user" w:date="2018-03-20T16:19:00Z"/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ИЗП.</w:t>
      </w:r>
      <w:proofErr w:type="gramEnd"/>
      <w:r w:rsidR="00BD3302" w:rsidRPr="00C15BE5">
        <w:rPr>
          <w:rFonts w:ascii="Times New Roman" w:hAnsi="Times New Roman" w:cs="Times New Roman"/>
          <w:sz w:val="24"/>
          <w:szCs w:val="24"/>
          <w:lang w:val="en-US"/>
        </w:rPr>
        <w:t xml:space="preserve"> ДИРЕКТОР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439AB" w:rsidRDefault="001439AB" w:rsidP="0039094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390949" w:rsidRDefault="00BD3302" w:rsidP="0039094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  <w:lang w:val="en-US"/>
        </w:rPr>
        <w:t xml:space="preserve"> ………….....</w:t>
      </w:r>
      <w:r w:rsidR="00390949">
        <w:rPr>
          <w:rFonts w:ascii="Times New Roman" w:hAnsi="Times New Roman" w:cs="Times New Roman"/>
          <w:sz w:val="24"/>
          <w:szCs w:val="24"/>
        </w:rPr>
        <w:t xml:space="preserve">...............                      </w:t>
      </w:r>
      <w:r w:rsidRPr="00C15BE5">
        <w:rPr>
          <w:rFonts w:ascii="Times New Roman" w:hAnsi="Times New Roman" w:cs="Times New Roman"/>
          <w:sz w:val="24"/>
          <w:szCs w:val="24"/>
          <w:lang w:val="en-US"/>
        </w:rPr>
        <w:t xml:space="preserve"> …………</w:t>
      </w:r>
      <w:r w:rsidR="00390949">
        <w:rPr>
          <w:rFonts w:ascii="Times New Roman" w:hAnsi="Times New Roman" w:cs="Times New Roman"/>
          <w:sz w:val="24"/>
          <w:szCs w:val="24"/>
        </w:rPr>
        <w:t>….</w:t>
      </w:r>
      <w:r w:rsidRPr="00C15BE5">
        <w:rPr>
          <w:rFonts w:ascii="Times New Roman" w:hAnsi="Times New Roman" w:cs="Times New Roman"/>
          <w:sz w:val="24"/>
          <w:szCs w:val="24"/>
          <w:lang w:val="en-US"/>
        </w:rPr>
        <w:t>……………</w:t>
      </w:r>
      <w:r w:rsidR="00390949">
        <w:rPr>
          <w:rFonts w:ascii="Times New Roman" w:hAnsi="Times New Roman" w:cs="Times New Roman"/>
          <w:sz w:val="24"/>
          <w:szCs w:val="24"/>
        </w:rPr>
        <w:t xml:space="preserve">       …………………………..</w:t>
      </w:r>
    </w:p>
    <w:p w:rsidR="00BD3302" w:rsidRPr="00C15BE5" w:rsidRDefault="00BD3302" w:rsidP="00C634F4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D3302" w:rsidRPr="00C15BE5" w:rsidRDefault="00BD3302" w:rsidP="00C634F4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C634F4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C634F4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BD3302" w:rsidRPr="00C15BE5" w:rsidSect="001861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595" w:rsidRDefault="00F63595" w:rsidP="001B5985">
      <w:pPr>
        <w:spacing w:after="0" w:line="240" w:lineRule="auto"/>
      </w:pPr>
      <w:r>
        <w:separator/>
      </w:r>
    </w:p>
  </w:endnote>
  <w:endnote w:type="continuationSeparator" w:id="0">
    <w:p w:rsidR="00F63595" w:rsidRDefault="00F63595" w:rsidP="001B5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595" w:rsidRDefault="00F63595" w:rsidP="001B5985">
      <w:pPr>
        <w:spacing w:after="0" w:line="240" w:lineRule="auto"/>
      </w:pPr>
      <w:r>
        <w:separator/>
      </w:r>
    </w:p>
  </w:footnote>
  <w:footnote w:type="continuationSeparator" w:id="0">
    <w:p w:rsidR="00F63595" w:rsidRDefault="00F63595" w:rsidP="001B5985">
      <w:pPr>
        <w:spacing w:after="0" w:line="240" w:lineRule="auto"/>
      </w:pPr>
      <w:r>
        <w:continuationSeparator/>
      </w:r>
    </w:p>
  </w:footnote>
  <w:footnote w:id="1">
    <w:p w:rsidR="00EA7BB4" w:rsidRPr="00EA7BB4" w:rsidRDefault="001B5985" w:rsidP="00EA7BB4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B5985">
        <w:rPr>
          <w:rStyle w:val="a8"/>
          <w:lang w:val="ru-RU"/>
        </w:rPr>
        <w:t>*</w:t>
      </w:r>
      <w:r>
        <w:t xml:space="preserve"> </w:t>
      </w:r>
      <w:r w:rsidR="00EA7BB4">
        <w:t>Забележка:</w:t>
      </w:r>
      <w:r w:rsidR="00EA7BB4" w:rsidRPr="00EA7BB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A7BB4">
        <w:rPr>
          <w:rFonts w:ascii="Times New Roman" w:eastAsia="Calibri" w:hAnsi="Times New Roman" w:cs="Times New Roman"/>
          <w:i/>
          <w:sz w:val="24"/>
          <w:szCs w:val="24"/>
        </w:rPr>
        <w:t>О</w:t>
      </w:r>
      <w:r w:rsidR="00EA7BB4" w:rsidRPr="00EA7BB4">
        <w:rPr>
          <w:rFonts w:ascii="Times New Roman" w:eastAsia="Calibri" w:hAnsi="Times New Roman" w:cs="Times New Roman"/>
          <w:i/>
          <w:sz w:val="24"/>
          <w:szCs w:val="24"/>
        </w:rPr>
        <w:t xml:space="preserve">кончателният вариант на договор ще бъде предоставен </w:t>
      </w:r>
      <w:bookmarkStart w:id="3" w:name="_GoBack"/>
      <w:r w:rsidR="00EA7BB4">
        <w:rPr>
          <w:rFonts w:ascii="Times New Roman" w:eastAsia="Calibri" w:hAnsi="Times New Roman" w:cs="Times New Roman"/>
          <w:i/>
          <w:sz w:val="24"/>
          <w:szCs w:val="24"/>
        </w:rPr>
        <w:t xml:space="preserve">на одобрените кандидати </w:t>
      </w:r>
      <w:bookmarkEnd w:id="3"/>
      <w:r w:rsidR="00EA7BB4" w:rsidRPr="00EA7BB4">
        <w:rPr>
          <w:rFonts w:ascii="Times New Roman" w:eastAsia="Calibri" w:hAnsi="Times New Roman" w:cs="Times New Roman"/>
          <w:i/>
          <w:sz w:val="24"/>
          <w:szCs w:val="24"/>
        </w:rPr>
        <w:t>от ДФЗ.</w:t>
      </w:r>
    </w:p>
    <w:p w:rsidR="001B5985" w:rsidRPr="00BE5F75" w:rsidRDefault="001B5985" w:rsidP="001B5985">
      <w:pPr>
        <w:pStyle w:val="a6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AD9"/>
    <w:rsid w:val="00041F77"/>
    <w:rsid w:val="00064EC2"/>
    <w:rsid w:val="000B052D"/>
    <w:rsid w:val="000E7D87"/>
    <w:rsid w:val="00107388"/>
    <w:rsid w:val="00132461"/>
    <w:rsid w:val="001439AB"/>
    <w:rsid w:val="0018612A"/>
    <w:rsid w:val="001B022C"/>
    <w:rsid w:val="001B3E4D"/>
    <w:rsid w:val="001B5985"/>
    <w:rsid w:val="001E1353"/>
    <w:rsid w:val="0026207B"/>
    <w:rsid w:val="00271A9B"/>
    <w:rsid w:val="002C3AD9"/>
    <w:rsid w:val="002D2831"/>
    <w:rsid w:val="002D2CD1"/>
    <w:rsid w:val="002F0578"/>
    <w:rsid w:val="00343541"/>
    <w:rsid w:val="00353422"/>
    <w:rsid w:val="00373F53"/>
    <w:rsid w:val="00390949"/>
    <w:rsid w:val="0039461A"/>
    <w:rsid w:val="004168E0"/>
    <w:rsid w:val="004351BA"/>
    <w:rsid w:val="004612F3"/>
    <w:rsid w:val="00466797"/>
    <w:rsid w:val="004D40A2"/>
    <w:rsid w:val="004E1EAC"/>
    <w:rsid w:val="005149A9"/>
    <w:rsid w:val="0053503E"/>
    <w:rsid w:val="0057495E"/>
    <w:rsid w:val="005A03B7"/>
    <w:rsid w:val="005C25AF"/>
    <w:rsid w:val="00607C94"/>
    <w:rsid w:val="006827C7"/>
    <w:rsid w:val="006918CA"/>
    <w:rsid w:val="006C4125"/>
    <w:rsid w:val="006D7CB6"/>
    <w:rsid w:val="007047AE"/>
    <w:rsid w:val="007479FD"/>
    <w:rsid w:val="00760CBD"/>
    <w:rsid w:val="00760F6C"/>
    <w:rsid w:val="00767CA4"/>
    <w:rsid w:val="007C611B"/>
    <w:rsid w:val="00830E93"/>
    <w:rsid w:val="00850FEA"/>
    <w:rsid w:val="00853327"/>
    <w:rsid w:val="008601C8"/>
    <w:rsid w:val="00892232"/>
    <w:rsid w:val="008F6BB9"/>
    <w:rsid w:val="00936E1A"/>
    <w:rsid w:val="00951E79"/>
    <w:rsid w:val="00960C31"/>
    <w:rsid w:val="00987A1F"/>
    <w:rsid w:val="009A7F09"/>
    <w:rsid w:val="009B062D"/>
    <w:rsid w:val="009D310F"/>
    <w:rsid w:val="00A0610B"/>
    <w:rsid w:val="00A23D9D"/>
    <w:rsid w:val="00A362D7"/>
    <w:rsid w:val="00AB1823"/>
    <w:rsid w:val="00AB4BE1"/>
    <w:rsid w:val="00AC0174"/>
    <w:rsid w:val="00AC5EF5"/>
    <w:rsid w:val="00AF3808"/>
    <w:rsid w:val="00B0191D"/>
    <w:rsid w:val="00B21E27"/>
    <w:rsid w:val="00BB4E1D"/>
    <w:rsid w:val="00BC258F"/>
    <w:rsid w:val="00BD3302"/>
    <w:rsid w:val="00C100E6"/>
    <w:rsid w:val="00C15BE5"/>
    <w:rsid w:val="00C634F4"/>
    <w:rsid w:val="00C71609"/>
    <w:rsid w:val="00C86788"/>
    <w:rsid w:val="00CC5ED8"/>
    <w:rsid w:val="00CE36D3"/>
    <w:rsid w:val="00CF35C4"/>
    <w:rsid w:val="00D32C3E"/>
    <w:rsid w:val="00D573B1"/>
    <w:rsid w:val="00D70809"/>
    <w:rsid w:val="00D91AD1"/>
    <w:rsid w:val="00DC097D"/>
    <w:rsid w:val="00E0166E"/>
    <w:rsid w:val="00E217CB"/>
    <w:rsid w:val="00E47ABA"/>
    <w:rsid w:val="00EA7BB4"/>
    <w:rsid w:val="00EC0F21"/>
    <w:rsid w:val="00EF4D49"/>
    <w:rsid w:val="00F57C79"/>
    <w:rsid w:val="00F63595"/>
    <w:rsid w:val="00F77386"/>
    <w:rsid w:val="00F87459"/>
    <w:rsid w:val="00F9121B"/>
    <w:rsid w:val="00FA3650"/>
    <w:rsid w:val="00FF6BC0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332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3327"/>
    <w:rPr>
      <w:color w:val="808080"/>
      <w:shd w:val="clear" w:color="auto" w:fill="E6E6E6"/>
    </w:rPr>
  </w:style>
  <w:style w:type="paragraph" w:styleId="a4">
    <w:name w:val="Balloon Text"/>
    <w:basedOn w:val="a"/>
    <w:link w:val="a5"/>
    <w:uiPriority w:val="99"/>
    <w:semiHidden/>
    <w:unhideWhenUsed/>
    <w:rsid w:val="00704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7047AE"/>
    <w:rPr>
      <w:rFonts w:ascii="Segoe UI" w:hAnsi="Segoe UI" w:cs="Segoe UI"/>
      <w:sz w:val="18"/>
      <w:szCs w:val="18"/>
    </w:rPr>
  </w:style>
  <w:style w:type="character" w:customStyle="1" w:styleId="indented">
    <w:name w:val="indented"/>
    <w:basedOn w:val="a0"/>
    <w:uiPriority w:val="99"/>
    <w:rsid w:val="00AC0174"/>
  </w:style>
  <w:style w:type="paragraph" w:styleId="a6">
    <w:name w:val="footnote text"/>
    <w:basedOn w:val="a"/>
    <w:link w:val="a7"/>
    <w:semiHidden/>
    <w:rsid w:val="001B598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под линия Знак"/>
    <w:basedOn w:val="a0"/>
    <w:link w:val="a6"/>
    <w:semiHidden/>
    <w:rsid w:val="001B5985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1B5985"/>
    <w:rPr>
      <w:rFonts w:ascii="Times New Roman" w:hAnsi="Times New Roman" w:cs="Times New Roman"/>
      <w:sz w:val="27"/>
      <w:szCs w:val="27"/>
      <w:vertAlign w:val="superscript"/>
      <w:lang w:val="en-US"/>
    </w:rPr>
  </w:style>
  <w:style w:type="paragraph" w:styleId="a9">
    <w:name w:val="List Paragraph"/>
    <w:basedOn w:val="a"/>
    <w:uiPriority w:val="34"/>
    <w:qFormat/>
    <w:rsid w:val="00B21E27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2D2CD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D2CD1"/>
    <w:pPr>
      <w:spacing w:line="240" w:lineRule="auto"/>
    </w:pPr>
    <w:rPr>
      <w:sz w:val="20"/>
      <w:szCs w:val="20"/>
    </w:rPr>
  </w:style>
  <w:style w:type="character" w:customStyle="1" w:styleId="ac">
    <w:name w:val="Текст на коментар Знак"/>
    <w:basedOn w:val="a0"/>
    <w:link w:val="ab"/>
    <w:uiPriority w:val="99"/>
    <w:semiHidden/>
    <w:rsid w:val="002D2CD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D2CD1"/>
    <w:rPr>
      <w:b/>
      <w:bCs/>
    </w:rPr>
  </w:style>
  <w:style w:type="character" w:customStyle="1" w:styleId="ae">
    <w:name w:val="Предмет на коментар Знак"/>
    <w:basedOn w:val="ac"/>
    <w:link w:val="ad"/>
    <w:uiPriority w:val="99"/>
    <w:semiHidden/>
    <w:rsid w:val="002D2CD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332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3327"/>
    <w:rPr>
      <w:color w:val="808080"/>
      <w:shd w:val="clear" w:color="auto" w:fill="E6E6E6"/>
    </w:rPr>
  </w:style>
  <w:style w:type="paragraph" w:styleId="a4">
    <w:name w:val="Balloon Text"/>
    <w:basedOn w:val="a"/>
    <w:link w:val="a5"/>
    <w:uiPriority w:val="99"/>
    <w:semiHidden/>
    <w:unhideWhenUsed/>
    <w:rsid w:val="00704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7047AE"/>
    <w:rPr>
      <w:rFonts w:ascii="Segoe UI" w:hAnsi="Segoe UI" w:cs="Segoe UI"/>
      <w:sz w:val="18"/>
      <w:szCs w:val="18"/>
    </w:rPr>
  </w:style>
  <w:style w:type="character" w:customStyle="1" w:styleId="indented">
    <w:name w:val="indented"/>
    <w:basedOn w:val="a0"/>
    <w:uiPriority w:val="99"/>
    <w:rsid w:val="00AC0174"/>
  </w:style>
  <w:style w:type="paragraph" w:styleId="a6">
    <w:name w:val="footnote text"/>
    <w:basedOn w:val="a"/>
    <w:link w:val="a7"/>
    <w:semiHidden/>
    <w:rsid w:val="001B598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под линия Знак"/>
    <w:basedOn w:val="a0"/>
    <w:link w:val="a6"/>
    <w:semiHidden/>
    <w:rsid w:val="001B5985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1B5985"/>
    <w:rPr>
      <w:rFonts w:ascii="Times New Roman" w:hAnsi="Times New Roman" w:cs="Times New Roman"/>
      <w:sz w:val="27"/>
      <w:szCs w:val="27"/>
      <w:vertAlign w:val="superscript"/>
      <w:lang w:val="en-US"/>
    </w:rPr>
  </w:style>
  <w:style w:type="paragraph" w:styleId="a9">
    <w:name w:val="List Paragraph"/>
    <w:basedOn w:val="a"/>
    <w:uiPriority w:val="34"/>
    <w:qFormat/>
    <w:rsid w:val="00B21E27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2D2CD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D2CD1"/>
    <w:pPr>
      <w:spacing w:line="240" w:lineRule="auto"/>
    </w:pPr>
    <w:rPr>
      <w:sz w:val="20"/>
      <w:szCs w:val="20"/>
    </w:rPr>
  </w:style>
  <w:style w:type="character" w:customStyle="1" w:styleId="ac">
    <w:name w:val="Текст на коментар Знак"/>
    <w:basedOn w:val="a0"/>
    <w:link w:val="ab"/>
    <w:uiPriority w:val="99"/>
    <w:semiHidden/>
    <w:rsid w:val="002D2CD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D2CD1"/>
    <w:rPr>
      <w:b/>
      <w:bCs/>
    </w:rPr>
  </w:style>
  <w:style w:type="character" w:customStyle="1" w:styleId="ae">
    <w:name w:val="Предмет на коментар Знак"/>
    <w:basedOn w:val="ac"/>
    <w:link w:val="ad"/>
    <w:uiPriority w:val="99"/>
    <w:semiHidden/>
    <w:rsid w:val="002D2C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fz.b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ufunds.b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fz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21597-0B5E-48E7-A005-282CF7F63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21</Pages>
  <Words>8263</Words>
  <Characters>47100</Characters>
  <Application>Microsoft Office Word</Application>
  <DocSecurity>0</DocSecurity>
  <Lines>392</Lines>
  <Paragraphs>110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MIGTA</dc:creator>
  <cp:lastModifiedBy>User</cp:lastModifiedBy>
  <cp:revision>7</cp:revision>
  <cp:lastPrinted>2017-08-25T10:26:00Z</cp:lastPrinted>
  <dcterms:created xsi:type="dcterms:W3CDTF">2018-03-20T20:12:00Z</dcterms:created>
  <dcterms:modified xsi:type="dcterms:W3CDTF">2018-03-20T20:45:00Z</dcterms:modified>
</cp:coreProperties>
</file>